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t>ОБЪЯВЛЕНИЕ</w:t>
      </w:r>
    </w:p>
    <w:p w14:paraId="22EDDC10" w14:textId="04BC1709" w:rsidR="00051B69" w:rsidRPr="00A54A8D" w:rsidRDefault="00916B57" w:rsidP="00051B69">
      <w:pPr>
        <w:widowControl w:val="0"/>
        <w:spacing w:after="160"/>
        <w:jc w:val="center"/>
        <w:rPr>
          <w:rFonts w:ascii="GHEA Grapalat" w:hAnsi="GHEA Grapalat"/>
        </w:rPr>
      </w:pPr>
      <w:r w:rsidRPr="00A54A8D">
        <w:rPr>
          <w:rFonts w:ascii="GHEA Grapalat" w:hAnsi="GHEA Grapalat"/>
        </w:rPr>
        <w:t>О ЗАПРОСЕ КОТИРОВОК</w:t>
      </w:r>
    </w:p>
    <w:p w14:paraId="1A2004B1" w14:textId="64AAC6B4" w:rsidR="00051B69" w:rsidRPr="00A54A8D" w:rsidRDefault="00051B69" w:rsidP="00051B69">
      <w:pPr>
        <w:widowControl w:val="0"/>
        <w:spacing w:after="160"/>
        <w:jc w:val="center"/>
        <w:rPr>
          <w:rFonts w:ascii="GHEA Grapalat" w:hAnsi="GHEA Grapalat"/>
          <w:lang w:val="hy-AM"/>
        </w:rPr>
      </w:pPr>
      <w:r w:rsidRPr="00A54A8D">
        <w:rPr>
          <w:rFonts w:ascii="GHEA Grapalat" w:hAnsi="GHEA Grapalat"/>
        </w:rPr>
        <w:t xml:space="preserve">Настоящий текст объявления утвержден Решением Оценочной Комиссии от </w:t>
      </w:r>
      <w:r w:rsidR="00AD2292" w:rsidRPr="00F551A1">
        <w:rPr>
          <w:rFonts w:ascii="GHEA Grapalat" w:hAnsi="GHEA Grapalat"/>
        </w:rPr>
        <w:t>16</w:t>
      </w:r>
      <w:r w:rsidR="00916B57" w:rsidRPr="00F551A1">
        <w:rPr>
          <w:rFonts w:ascii="GHEA Grapalat" w:hAnsi="GHEA Grapalat"/>
          <w:lang w:val="hy-AM"/>
        </w:rPr>
        <w:t>.</w:t>
      </w:r>
      <w:r w:rsidR="00D82BDE" w:rsidRPr="00F551A1">
        <w:rPr>
          <w:rFonts w:ascii="GHEA Grapalat" w:hAnsi="GHEA Grapalat"/>
          <w:lang w:val="hy-AM"/>
        </w:rPr>
        <w:t>1</w:t>
      </w:r>
      <w:r w:rsidR="005D5EC3">
        <w:rPr>
          <w:rFonts w:ascii="GHEA Grapalat" w:hAnsi="GHEA Grapalat"/>
          <w:lang w:val="hy-AM"/>
        </w:rPr>
        <w:t>2</w:t>
      </w:r>
      <w:r w:rsidRPr="00A54A8D">
        <w:rPr>
          <w:rFonts w:ascii="GHEA Grapalat" w:hAnsi="GHEA Grapalat"/>
          <w:lang w:val="hy-AM"/>
        </w:rPr>
        <w:t>.</w:t>
      </w:r>
      <w:r w:rsidRPr="00A54A8D">
        <w:rPr>
          <w:rFonts w:ascii="GHEA Grapalat" w:hAnsi="GHEA Grapalat"/>
        </w:rPr>
        <w:t>20</w:t>
      </w:r>
      <w:r w:rsidRPr="00A54A8D">
        <w:rPr>
          <w:rFonts w:ascii="GHEA Grapalat" w:hAnsi="GHEA Grapalat"/>
          <w:lang w:val="hy-AM"/>
        </w:rPr>
        <w:t>25</w:t>
      </w:r>
      <w:r w:rsidRPr="00A54A8D">
        <w:rPr>
          <w:rFonts w:ascii="GHEA Grapalat" w:hAnsi="GHEA Grapalat"/>
        </w:rPr>
        <w:t xml:space="preserve"> года N </w:t>
      </w:r>
      <w:r w:rsidRPr="00A54A8D">
        <w:rPr>
          <w:rFonts w:ascii="GHEA Grapalat" w:hAnsi="GHEA Grapalat"/>
          <w:lang w:val="hy-AM"/>
        </w:rPr>
        <w:t>1</w:t>
      </w:r>
    </w:p>
    <w:p w14:paraId="5960BA97" w14:textId="312D14D2" w:rsidR="00051B69" w:rsidRPr="00A54A8D" w:rsidRDefault="00051B69" w:rsidP="00051B69">
      <w:pPr>
        <w:widowControl w:val="0"/>
        <w:spacing w:after="160"/>
        <w:jc w:val="center"/>
        <w:rPr>
          <w:rFonts w:ascii="GHEA Grapalat" w:hAnsi="GHEA Grapalat"/>
        </w:rPr>
      </w:pPr>
      <w:r w:rsidRPr="00A54A8D">
        <w:rPr>
          <w:rFonts w:ascii="GHEA Grapalat" w:hAnsi="GHEA Grapalat"/>
        </w:rPr>
        <w:t xml:space="preserve">Код процедуры </w:t>
      </w:r>
      <w:r w:rsidR="00B838F5">
        <w:rPr>
          <w:rFonts w:ascii="GHEA Grapalat" w:hAnsi="GHEA Grapalat"/>
        </w:rPr>
        <w:t>ԵՔ-ԳՀԽԾՁԲ-</w:t>
      </w:r>
      <w:r w:rsidR="00640D43">
        <w:rPr>
          <w:rFonts w:ascii="GHEA Grapalat" w:hAnsi="GHEA Grapalat"/>
        </w:rPr>
        <w:t>26/7</w:t>
      </w:r>
    </w:p>
    <w:p w14:paraId="35E55F34" w14:textId="77777777" w:rsidR="00981999" w:rsidRPr="00A54A8D" w:rsidRDefault="00981999" w:rsidP="00051B69">
      <w:pPr>
        <w:widowControl w:val="0"/>
        <w:spacing w:after="160"/>
        <w:jc w:val="center"/>
        <w:rPr>
          <w:rFonts w:ascii="GHEA Grapalat" w:hAnsi="GHEA Grapalat"/>
        </w:rPr>
      </w:pPr>
    </w:p>
    <w:p w14:paraId="57416078" w14:textId="77777777" w:rsidR="00981999" w:rsidRPr="00A54A8D" w:rsidRDefault="00981999" w:rsidP="00981999">
      <w:pPr>
        <w:widowControl w:val="0"/>
        <w:spacing w:after="160"/>
        <w:jc w:val="center"/>
        <w:rPr>
          <w:rFonts w:ascii="GHEA Grapalat" w:hAnsi="GHEA Grapalat"/>
          <w:b/>
        </w:rPr>
      </w:pPr>
      <w:r w:rsidRPr="00A54A8D">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A54A8D" w:rsidRDefault="00051B69" w:rsidP="00051B69">
      <w:pPr>
        <w:widowControl w:val="0"/>
        <w:spacing w:after="160"/>
        <w:ind w:firstLine="720"/>
        <w:jc w:val="both"/>
        <w:rPr>
          <w:rFonts w:ascii="GHEA Grapalat" w:hAnsi="GHEA Grapalat"/>
        </w:rPr>
      </w:pPr>
    </w:p>
    <w:p w14:paraId="168AA46D" w14:textId="647E4674" w:rsidR="00051B69" w:rsidRPr="00A54A8D" w:rsidRDefault="00051B69" w:rsidP="00051B69">
      <w:pPr>
        <w:widowControl w:val="0"/>
        <w:spacing w:after="160" w:line="360" w:lineRule="auto"/>
        <w:ind w:firstLine="567"/>
        <w:jc w:val="both"/>
        <w:rPr>
          <w:rFonts w:ascii="GHEA Grapalat" w:hAnsi="GHEA Grapalat"/>
        </w:rPr>
      </w:pPr>
      <w:r w:rsidRPr="00A54A8D">
        <w:rPr>
          <w:rFonts w:ascii="GHEA Grapalat" w:hAnsi="GHEA Grapalat"/>
        </w:rPr>
        <w:t>Заказчик м</w:t>
      </w:r>
      <w:r w:rsidR="00D54B46" w:rsidRPr="00A54A8D">
        <w:rPr>
          <w:rFonts w:ascii="GHEA Grapalat" w:hAnsi="GHEA Grapalat"/>
        </w:rPr>
        <w:t>э</w:t>
      </w:r>
      <w:r w:rsidRPr="00A54A8D">
        <w:rPr>
          <w:rFonts w:ascii="GHEA Grapalat" w:hAnsi="GHEA Grapalat"/>
        </w:rPr>
        <w:t>рия г. Еревана находящийся по адресу: г. Ереван, Аргишти 1,</w:t>
      </w:r>
    </w:p>
    <w:p w14:paraId="5FD2AB29" w14:textId="2492DE59" w:rsidR="00051B69" w:rsidRPr="00A54A8D" w:rsidRDefault="00051B69" w:rsidP="00051B69">
      <w:pPr>
        <w:widowControl w:val="0"/>
        <w:spacing w:after="160"/>
        <w:ind w:firstLine="567"/>
        <w:jc w:val="both"/>
        <w:rPr>
          <w:rFonts w:ascii="GHEA Grapalat" w:hAnsi="GHEA Grapalat"/>
          <w:lang w:val="hy-AM"/>
        </w:rPr>
      </w:pPr>
      <w:r w:rsidRPr="00A54A8D">
        <w:rPr>
          <w:rFonts w:ascii="GHEA Grapalat" w:hAnsi="GHEA Grapalat"/>
        </w:rPr>
        <w:t xml:space="preserve">Объявляет </w:t>
      </w:r>
      <w:r w:rsidR="00916B57" w:rsidRPr="00A54A8D">
        <w:rPr>
          <w:rFonts w:ascii="GHEA Grapalat" w:hAnsi="GHEA Grapalat"/>
        </w:rPr>
        <w:t>запрос котировок</w:t>
      </w:r>
      <w:r w:rsidRPr="00A54A8D">
        <w:rPr>
          <w:rFonts w:ascii="GHEA Grapalat" w:hAnsi="GHEA Grapalat"/>
        </w:rPr>
        <w:t>, который проводится одним этапом, посредством системы электронных закупок Armeps (</w:t>
      </w:r>
      <w:r w:rsidRPr="00A54A8D">
        <w:rPr>
          <w:rFonts w:ascii="GHEA Grapalat" w:hAnsi="GHEA Grapalat"/>
        </w:rPr>
        <w:fldChar w:fldCharType="begin"/>
      </w:r>
      <w:r w:rsidRPr="00A54A8D">
        <w:rPr>
          <w:rFonts w:ascii="GHEA Grapalat" w:hAnsi="GHEA Grapalat"/>
        </w:rPr>
        <w:instrText>HYPERLINK "http://www.armeps.am"</w:instrText>
      </w:r>
      <w:r w:rsidRPr="00A54A8D">
        <w:rPr>
          <w:rFonts w:ascii="GHEA Grapalat" w:hAnsi="GHEA Grapalat"/>
        </w:rPr>
      </w:r>
      <w:r w:rsidRPr="00A54A8D">
        <w:rPr>
          <w:rFonts w:ascii="GHEA Grapalat" w:hAnsi="GHEA Grapalat"/>
        </w:rPr>
        <w:fldChar w:fldCharType="separate"/>
      </w:r>
      <w:r w:rsidRPr="00A54A8D">
        <w:rPr>
          <w:rFonts w:ascii="GHEA Grapalat" w:hAnsi="GHEA Grapalat"/>
          <w:color w:val="0000FF"/>
          <w:u w:val="single"/>
        </w:rPr>
        <w:t>www.armeps.am</w:t>
      </w:r>
      <w:r w:rsidRPr="00A54A8D">
        <w:rPr>
          <w:rFonts w:ascii="GHEA Grapalat" w:hAnsi="GHEA Grapalat"/>
        </w:rPr>
        <w:fldChar w:fldCharType="end"/>
      </w:r>
      <w:r w:rsidRPr="00A54A8D">
        <w:rPr>
          <w:rFonts w:ascii="GHEA Grapalat" w:hAnsi="GHEA Grapalat"/>
        </w:rPr>
        <w:t>).</w:t>
      </w:r>
    </w:p>
    <w:p w14:paraId="2FFD1B43" w14:textId="1FDC991F"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Участнику, отобранному по итогам настоящей процедуры, в</w:t>
      </w:r>
      <w:r w:rsidRPr="00A54A8D">
        <w:rPr>
          <w:rFonts w:ascii="Courier New" w:hAnsi="Courier New" w:cs="Courier New"/>
          <w:lang w:val="en-US"/>
        </w:rPr>
        <w:t> </w:t>
      </w:r>
      <w:r w:rsidRPr="00A54A8D">
        <w:rPr>
          <w:rFonts w:ascii="GHEA Grapalat" w:hAnsi="GHEA Grapalat"/>
          <w:spacing w:val="6"/>
        </w:rPr>
        <w:t>установленном</w:t>
      </w:r>
      <w:r w:rsidRPr="00A54A8D">
        <w:rPr>
          <w:rFonts w:ascii="Courier New" w:hAnsi="Courier New" w:cs="Courier New"/>
          <w:spacing w:val="6"/>
          <w:lang w:val="en-US"/>
        </w:rPr>
        <w:t> </w:t>
      </w:r>
      <w:r w:rsidRPr="00A54A8D">
        <w:rPr>
          <w:rFonts w:ascii="GHEA Grapalat" w:hAnsi="GHEA Grapalat"/>
          <w:spacing w:val="6"/>
        </w:rPr>
        <w:t>порядке будет предложено заключить договор на поставку</w:t>
      </w:r>
      <w:r w:rsidRPr="00A54A8D">
        <w:rPr>
          <w:rFonts w:ascii="GHEA Grapalat" w:hAnsi="GHEA Grapalat"/>
          <w:spacing w:val="6"/>
          <w:lang w:val="hy-AM"/>
        </w:rPr>
        <w:t xml:space="preserve"> </w:t>
      </w:r>
      <w:r w:rsidR="00640D43" w:rsidRPr="00640D43">
        <w:rPr>
          <w:rFonts w:ascii="GHEA Grapalat" w:hAnsi="GHEA Grapalat"/>
          <w:b/>
          <w:bCs/>
        </w:rPr>
        <w:t xml:space="preserve">2026. Консультационные услуги по техническому контролю качества работ, требующих срочных решений и непредвиденных потребностей административного округа Нор-Норк. </w:t>
      </w:r>
      <w:r w:rsidRPr="00A54A8D">
        <w:rPr>
          <w:rFonts w:ascii="GHEA Grapalat" w:hAnsi="GHEA Grapalat"/>
        </w:rPr>
        <w:t>(далее — договор).</w:t>
      </w:r>
    </w:p>
    <w:p w14:paraId="1C0BAB3D"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54A8D">
        <w:rPr>
          <w:rFonts w:ascii="Courier New" w:hAnsi="Courier New" w:cs="Courier New"/>
          <w:lang w:val="en-US"/>
        </w:rPr>
        <w:t> </w:t>
      </w:r>
      <w:r w:rsidRPr="00A54A8D">
        <w:rPr>
          <w:rFonts w:ascii="GHEA Grapalat" w:hAnsi="GHEA Grapalat"/>
        </w:rPr>
        <w:t>настоящей процедуре.</w:t>
      </w:r>
    </w:p>
    <w:p w14:paraId="06B50B18"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54A8D" w:rsidDel="00052084">
        <w:rPr>
          <w:rFonts w:ascii="GHEA Grapalat" w:hAnsi="GHEA Grapalat"/>
        </w:rPr>
        <w:t xml:space="preserve"> </w:t>
      </w:r>
    </w:p>
    <w:p w14:paraId="6A775994" w14:textId="77777777" w:rsidR="00051B69" w:rsidRPr="00A54A8D" w:rsidRDefault="00051B69" w:rsidP="00051B69">
      <w:pPr>
        <w:widowControl w:val="0"/>
        <w:spacing w:after="160"/>
        <w:ind w:firstLine="567"/>
        <w:jc w:val="both"/>
        <w:rPr>
          <w:rFonts w:ascii="GHEA Grapalat" w:hAnsi="GHEA Grapalat"/>
          <w:spacing w:val="-6"/>
          <w:lang w:val="hy-AM"/>
        </w:rPr>
      </w:pPr>
      <w:r w:rsidRPr="00A54A8D">
        <w:rPr>
          <w:rFonts w:ascii="GHEA Grapalat" w:hAnsi="GHEA Grapalat"/>
        </w:rPr>
        <w:t>Отобранный</w:t>
      </w:r>
      <w:r w:rsidRPr="00A54A8D">
        <w:rPr>
          <w:rFonts w:ascii="GHEA Grapalat" w:hAnsi="GHEA Grapalat"/>
          <w:spacing w:val="-6"/>
        </w:rPr>
        <w:t xml:space="preserve"> участник определяется в соответствии с частью 2 статьи 44 Закона </w:t>
      </w:r>
      <w:r w:rsidRPr="00A54A8D">
        <w:rPr>
          <w:rFonts w:ascii="GHEA Grapalat" w:hAnsi="GHEA Grapalat"/>
        </w:rPr>
        <w:t xml:space="preserve">РА "О закупках" </w:t>
      </w:r>
      <w:r w:rsidRPr="00A54A8D">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7FB47600" w14:textId="77777777" w:rsidR="00051B69" w:rsidRPr="00A54A8D" w:rsidRDefault="00051B69" w:rsidP="00051B69">
      <w:pPr>
        <w:widowControl w:val="0"/>
        <w:spacing w:after="160"/>
        <w:ind w:firstLine="567"/>
        <w:jc w:val="both"/>
        <w:rPr>
          <w:rFonts w:ascii="GHEA Grapalat" w:hAnsi="GHEA Grapalat"/>
          <w:spacing w:val="-6"/>
        </w:rPr>
      </w:pPr>
      <w:r w:rsidRPr="00A54A8D">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54A8D">
        <w:rPr>
          <w:rFonts w:ascii="Courier New" w:hAnsi="Courier New" w:cs="Courier New"/>
          <w:spacing w:val="-6"/>
          <w:lang w:val="en-US"/>
        </w:rPr>
        <w:t> </w:t>
      </w:r>
      <w:r w:rsidRPr="00A54A8D">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1273F924"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A54A8D">
        <w:rPr>
          <w:rFonts w:ascii="Arial LatArm" w:hAnsi="Arial LatArm"/>
          <w:i/>
          <w:sz w:val="20"/>
          <w:szCs w:val="20"/>
        </w:rPr>
        <w:fldChar w:fldCharType="begin"/>
      </w:r>
      <w:r w:rsidRPr="00A54A8D">
        <w:rPr>
          <w:rFonts w:ascii="Arial LatArm" w:hAnsi="Arial LatArm"/>
          <w:i/>
          <w:sz w:val="20"/>
          <w:szCs w:val="20"/>
        </w:rPr>
        <w:instrText>HYPERLINK "http://www.armeps.am/" \h</w:instrText>
      </w:r>
      <w:r w:rsidRPr="00A54A8D">
        <w:rPr>
          <w:rFonts w:ascii="Arial LatArm" w:hAnsi="Arial LatArm"/>
          <w:i/>
          <w:sz w:val="20"/>
          <w:szCs w:val="20"/>
        </w:rPr>
      </w:r>
      <w:r w:rsidRPr="00A54A8D">
        <w:rPr>
          <w:rFonts w:ascii="Arial LatArm" w:hAnsi="Arial LatArm"/>
          <w:i/>
          <w:sz w:val="20"/>
          <w:szCs w:val="20"/>
        </w:rPr>
        <w:fldChar w:fldCharType="separate"/>
      </w:r>
      <w:r w:rsidRPr="00A54A8D">
        <w:rPr>
          <w:rFonts w:ascii="GHEA Grapalat" w:hAnsi="GHEA Grapalat"/>
        </w:rPr>
        <w:t>www.armeps.am</w:t>
      </w:r>
      <w:r w:rsidRPr="00A54A8D">
        <w:rPr>
          <w:rFonts w:ascii="Arial LatArm" w:hAnsi="Arial LatArm"/>
          <w:i/>
          <w:sz w:val="20"/>
          <w:szCs w:val="20"/>
        </w:rPr>
        <w:fldChar w:fldCharType="end"/>
      </w:r>
      <w:r w:rsidRPr="00A54A8D">
        <w:rPr>
          <w:rFonts w:ascii="GHEA Grapalat" w:hAnsi="GHEA Grapalat"/>
        </w:rPr>
        <w:t xml:space="preserve">), </w:t>
      </w:r>
      <w:r w:rsidRPr="00A54A8D">
        <w:rPr>
          <w:rFonts w:ascii="GHEA Grapalat" w:hAnsi="GHEA Grapalat"/>
          <w:b/>
          <w:bCs/>
        </w:rPr>
        <w:t xml:space="preserve">до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F551A1">
        <w:rPr>
          <w:rFonts w:ascii="GHEA Grapalat" w:hAnsi="GHEA Grapalat"/>
          <w:b/>
          <w:bCs/>
          <w:highlight w:val="yellow"/>
          <w:lang w:val="hy-AM"/>
        </w:rPr>
        <w:t>24.12.2025</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68B2EA95"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Кроме армянского языка заявки могут быть поданы также на английском или русском языке.</w:t>
      </w:r>
    </w:p>
    <w:p w14:paraId="32DE373D" w14:textId="03D1EAA2"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F551A1">
        <w:rPr>
          <w:rFonts w:ascii="GHEA Grapalat" w:hAnsi="GHEA Grapalat"/>
          <w:b/>
          <w:bCs/>
          <w:highlight w:val="yellow"/>
          <w:lang w:val="hy-AM"/>
        </w:rPr>
        <w:t>24.12.2025</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11F9E239"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Обжалование данной процедуры осуществляется в порядке, установленном </w:t>
      </w:r>
      <w:r w:rsidRPr="00A54A8D">
        <w:rPr>
          <w:rFonts w:ascii="GHEA Grapalat" w:hAnsi="GHEA Grapalat"/>
        </w:rPr>
        <w:lastRenderedPageBreak/>
        <w:t>законом РА "О закупках" и гражданским процессуальным кодексом РА.</w:t>
      </w:r>
    </w:p>
    <w:p w14:paraId="3A686DFD" w14:textId="7F938097" w:rsidR="00051B69" w:rsidRPr="00A54A8D" w:rsidRDefault="00051B69" w:rsidP="00051B69">
      <w:pPr>
        <w:ind w:firstLine="567"/>
        <w:jc w:val="both"/>
        <w:rPr>
          <w:rFonts w:ascii="GHEA Grapalat" w:hAnsi="GHEA Grapalat"/>
        </w:rPr>
      </w:pPr>
      <w:r w:rsidRPr="00A54A8D">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5D5EC3">
        <w:rPr>
          <w:rFonts w:ascii="GHEA Grapalat" w:hAnsi="GHEA Grapalat"/>
          <w:lang w:val="en-US"/>
        </w:rPr>
        <w:t>A</w:t>
      </w:r>
      <w:r w:rsidR="005D5EC3" w:rsidRPr="00640D43">
        <w:rPr>
          <w:rFonts w:ascii="GHEA Grapalat" w:hAnsi="GHEA Grapalat"/>
        </w:rPr>
        <w:t xml:space="preserve">. </w:t>
      </w:r>
      <w:r w:rsidR="005D5EC3">
        <w:rPr>
          <w:rFonts w:ascii="GHEA Grapalat" w:hAnsi="GHEA Grapalat"/>
        </w:rPr>
        <w:t>Амирхан</w:t>
      </w:r>
      <w:r w:rsidR="00C40493" w:rsidRPr="00A54A8D">
        <w:rPr>
          <w:rFonts w:ascii="GHEA Grapalat" w:hAnsi="GHEA Grapalat"/>
        </w:rPr>
        <w:t>яну</w:t>
      </w:r>
      <w:r w:rsidRPr="00A54A8D">
        <w:rPr>
          <w:rFonts w:ascii="GHEA Grapalat" w:hAnsi="GHEA Grapalat"/>
        </w:rPr>
        <w:t>.</w:t>
      </w:r>
    </w:p>
    <w:p w14:paraId="53504F1D" w14:textId="77777777" w:rsidR="00051B69" w:rsidRPr="00A54A8D" w:rsidRDefault="00051B69" w:rsidP="00051B69">
      <w:pPr>
        <w:spacing w:after="160"/>
        <w:jc w:val="both"/>
        <w:rPr>
          <w:rFonts w:ascii="GHEA Grapalat" w:hAnsi="GHEA Grapalat"/>
        </w:rPr>
      </w:pPr>
    </w:p>
    <w:p w14:paraId="4AF7DAF5" w14:textId="77777777" w:rsidR="00051B69" w:rsidRPr="00A54A8D" w:rsidRDefault="00051B69" w:rsidP="00051B69">
      <w:pPr>
        <w:tabs>
          <w:tab w:val="left" w:pos="1350"/>
        </w:tabs>
        <w:ind w:firstLine="90"/>
        <w:jc w:val="both"/>
        <w:rPr>
          <w:rFonts w:ascii="GHEA Grapalat" w:hAnsi="GHEA Grapalat"/>
          <w:lang w:val="hy-AM"/>
        </w:rPr>
      </w:pPr>
      <w:r w:rsidRPr="00A54A8D">
        <w:rPr>
          <w:rFonts w:ascii="GHEA Grapalat" w:hAnsi="GHEA Grapalat"/>
          <w:b/>
        </w:rPr>
        <w:t>Телефон`</w:t>
      </w:r>
      <w:r w:rsidRPr="00A54A8D">
        <w:rPr>
          <w:rFonts w:ascii="GHEA Grapalat" w:hAnsi="GHEA Grapalat"/>
        </w:rPr>
        <w:t xml:space="preserve"> 011514</w:t>
      </w:r>
      <w:r w:rsidRPr="00A54A8D">
        <w:rPr>
          <w:rFonts w:ascii="GHEA Grapalat" w:hAnsi="GHEA Grapalat"/>
          <w:lang w:val="hy-AM"/>
        </w:rPr>
        <w:t>216</w:t>
      </w:r>
    </w:p>
    <w:p w14:paraId="2EE20A7F" w14:textId="6DFD7F15" w:rsidR="00C40493" w:rsidRPr="00A54A8D" w:rsidRDefault="00051B69" w:rsidP="00C40493">
      <w:pPr>
        <w:tabs>
          <w:tab w:val="left" w:pos="1350"/>
        </w:tabs>
        <w:ind w:firstLine="90"/>
        <w:jc w:val="both"/>
        <w:rPr>
          <w:rFonts w:ascii="GHEA Grapalat" w:hAnsi="GHEA Grapalat"/>
        </w:rPr>
      </w:pPr>
      <w:r w:rsidRPr="00A54A8D">
        <w:rPr>
          <w:rFonts w:ascii="GHEA Grapalat" w:hAnsi="GHEA Grapalat"/>
          <w:b/>
        </w:rPr>
        <w:t xml:space="preserve">Электронная почта` </w:t>
      </w:r>
      <w:r w:rsidRPr="00A54A8D">
        <w:rPr>
          <w:rFonts w:ascii="GHEA Grapalat" w:hAnsi="GHEA Grapalat"/>
        </w:rPr>
        <w:t xml:space="preserve"> </w:t>
      </w:r>
      <w:hyperlink r:id="rId8" w:history="1">
        <w:r w:rsidR="005D5EC3" w:rsidRPr="00710956">
          <w:rPr>
            <w:rStyle w:val="Hyperlink"/>
            <w:rFonts w:ascii="GHEA Grapalat" w:hAnsi="GHEA Grapalat"/>
            <w:b/>
            <w:bCs/>
            <w:lang w:val="en-US"/>
          </w:rPr>
          <w:t>anahit</w:t>
        </w:r>
        <w:r w:rsidR="005D5EC3" w:rsidRPr="00710956">
          <w:rPr>
            <w:rStyle w:val="Hyperlink"/>
            <w:rFonts w:ascii="GHEA Grapalat" w:hAnsi="GHEA Grapalat"/>
            <w:b/>
            <w:bCs/>
          </w:rPr>
          <w:t>.</w:t>
        </w:r>
        <w:r w:rsidR="005D5EC3" w:rsidRPr="00710956">
          <w:rPr>
            <w:rStyle w:val="Hyperlink"/>
            <w:rFonts w:ascii="GHEA Grapalat" w:hAnsi="GHEA Grapalat"/>
            <w:b/>
            <w:bCs/>
            <w:lang w:val="en-US"/>
          </w:rPr>
          <w:t>amirkhan</w:t>
        </w:r>
        <w:r w:rsidR="005D5EC3" w:rsidRPr="00710956">
          <w:rPr>
            <w:rStyle w:val="Hyperlink"/>
            <w:rFonts w:ascii="GHEA Grapalat" w:hAnsi="GHEA Grapalat"/>
            <w:b/>
            <w:bCs/>
          </w:rPr>
          <w:t>yan@yerevan.am</w:t>
        </w:r>
      </w:hyperlink>
    </w:p>
    <w:p w14:paraId="59340672" w14:textId="30B982C7" w:rsidR="00051B69" w:rsidRPr="00A54A8D" w:rsidRDefault="00051B69" w:rsidP="00051B69">
      <w:pPr>
        <w:tabs>
          <w:tab w:val="left" w:pos="1350"/>
        </w:tabs>
        <w:ind w:firstLine="90"/>
        <w:jc w:val="both"/>
        <w:rPr>
          <w:rFonts w:ascii="GHEA Grapalat" w:hAnsi="GHEA Grapalat"/>
        </w:rPr>
      </w:pPr>
      <w:r w:rsidRPr="00A54A8D">
        <w:rPr>
          <w:rFonts w:ascii="GHEA Grapalat" w:hAnsi="GHEA Grapalat"/>
          <w:b/>
        </w:rPr>
        <w:t>Заказчик`</w:t>
      </w:r>
      <w:r w:rsidRPr="00A54A8D">
        <w:rPr>
          <w:rFonts w:ascii="GHEA Grapalat" w:hAnsi="GHEA Grapalat"/>
        </w:rPr>
        <w:t xml:space="preserve">  Мэрия  г.Еревана</w:t>
      </w:r>
    </w:p>
    <w:p w14:paraId="3BE82A4B" w14:textId="77777777" w:rsidR="00051B69" w:rsidRPr="00A54A8D" w:rsidRDefault="00051B69" w:rsidP="00051B69">
      <w:pPr>
        <w:widowControl w:val="0"/>
        <w:spacing w:after="160"/>
        <w:ind w:left="3969"/>
        <w:jc w:val="both"/>
        <w:rPr>
          <w:rFonts w:ascii="GHEA Grapalat" w:hAnsi="GHEA Grapalat"/>
          <w:sz w:val="16"/>
          <w:szCs w:val="16"/>
        </w:rPr>
      </w:pPr>
      <w:r w:rsidRPr="00A54A8D">
        <w:rPr>
          <w:rFonts w:ascii="GHEA Grapalat" w:hAnsi="GHEA Grapalat" w:cs="Sylfaen"/>
          <w:b/>
          <w:i/>
          <w:sz w:val="20"/>
          <w:szCs w:val="20"/>
        </w:rPr>
        <w:br w:type="page"/>
      </w:r>
    </w:p>
    <w:p w14:paraId="54AB41C8" w14:textId="77777777" w:rsidR="00051B69" w:rsidRPr="00A54A8D" w:rsidRDefault="00051B69" w:rsidP="00051B69">
      <w:pPr>
        <w:widowControl w:val="0"/>
        <w:spacing w:after="160"/>
        <w:ind w:right="-7" w:firstLine="567"/>
        <w:jc w:val="center"/>
        <w:rPr>
          <w:rFonts w:ascii="GHEA Grapalat" w:hAnsi="GHEA Grapalat"/>
        </w:rPr>
      </w:pPr>
    </w:p>
    <w:p w14:paraId="49077AE2" w14:textId="77777777" w:rsidR="00051B69" w:rsidRPr="00A54A8D" w:rsidRDefault="00051B69" w:rsidP="00051B69">
      <w:pPr>
        <w:widowControl w:val="0"/>
        <w:spacing w:after="160"/>
        <w:ind w:right="-7" w:firstLine="567"/>
        <w:jc w:val="center"/>
        <w:rPr>
          <w:rFonts w:ascii="GHEA Grapalat" w:hAnsi="GHEA Grapalat"/>
        </w:rPr>
      </w:pPr>
    </w:p>
    <w:p w14:paraId="3F021927" w14:textId="77777777" w:rsidR="00051B69" w:rsidRPr="00A54A8D" w:rsidRDefault="00051B69" w:rsidP="00051B69">
      <w:pPr>
        <w:widowControl w:val="0"/>
        <w:spacing w:after="160"/>
        <w:ind w:right="-7" w:firstLine="567"/>
        <w:jc w:val="center"/>
        <w:rPr>
          <w:rFonts w:ascii="GHEA Grapalat" w:hAnsi="GHEA Grapalat"/>
        </w:rPr>
      </w:pPr>
    </w:p>
    <w:p w14:paraId="4E8BB9F8" w14:textId="77777777" w:rsidR="00051B69" w:rsidRPr="00A54A8D" w:rsidRDefault="00051B69" w:rsidP="00051B69">
      <w:pPr>
        <w:widowControl w:val="0"/>
        <w:spacing w:after="160"/>
        <w:ind w:right="-7" w:firstLine="567"/>
        <w:jc w:val="center"/>
        <w:rPr>
          <w:rFonts w:ascii="GHEA Grapalat" w:hAnsi="GHEA Grapalat"/>
        </w:rPr>
      </w:pPr>
    </w:p>
    <w:p w14:paraId="616A3FE6" w14:textId="77777777" w:rsidR="00051B69" w:rsidRPr="00A54A8D" w:rsidRDefault="00051B69" w:rsidP="00051B69">
      <w:pPr>
        <w:widowControl w:val="0"/>
        <w:spacing w:after="160"/>
        <w:ind w:right="-7" w:firstLine="567"/>
        <w:jc w:val="center"/>
        <w:rPr>
          <w:rFonts w:ascii="GHEA Grapalat" w:hAnsi="GHEA Grapalat"/>
        </w:rPr>
      </w:pPr>
    </w:p>
    <w:p w14:paraId="44224E78" w14:textId="77777777" w:rsidR="00051B69" w:rsidRPr="00A54A8D" w:rsidRDefault="00051B69" w:rsidP="00051B69">
      <w:pPr>
        <w:widowControl w:val="0"/>
        <w:spacing w:after="160"/>
        <w:ind w:right="-7" w:firstLine="567"/>
        <w:jc w:val="center"/>
        <w:rPr>
          <w:rFonts w:ascii="GHEA Grapalat" w:hAnsi="GHEA Grapalat"/>
        </w:rPr>
      </w:pPr>
      <w:r w:rsidRPr="00A54A8D">
        <w:rPr>
          <w:rFonts w:ascii="GHEA Grapalat" w:hAnsi="GHEA Grapalat"/>
          <w:i/>
        </w:rPr>
        <w:t>Мэрия г. Еревана</w:t>
      </w:r>
    </w:p>
    <w:p w14:paraId="73292B5B" w14:textId="77777777" w:rsidR="00051B69" w:rsidRPr="00A54A8D" w:rsidRDefault="00051B69" w:rsidP="00051B69">
      <w:pPr>
        <w:widowControl w:val="0"/>
        <w:spacing w:after="160"/>
        <w:ind w:right="-7" w:firstLine="567"/>
        <w:jc w:val="center"/>
        <w:rPr>
          <w:rFonts w:ascii="GHEA Grapalat" w:hAnsi="GHEA Grapalat"/>
        </w:rPr>
      </w:pPr>
    </w:p>
    <w:p w14:paraId="0D713321" w14:textId="77777777" w:rsidR="00051B69" w:rsidRPr="00A54A8D" w:rsidRDefault="00051B69" w:rsidP="00051B69">
      <w:pPr>
        <w:widowControl w:val="0"/>
        <w:spacing w:after="160"/>
        <w:ind w:right="-7" w:firstLine="567"/>
        <w:jc w:val="center"/>
        <w:rPr>
          <w:rFonts w:ascii="GHEA Grapalat" w:hAnsi="GHEA Grapalat"/>
        </w:rPr>
      </w:pPr>
    </w:p>
    <w:p w14:paraId="4AC33036" w14:textId="77777777" w:rsidR="00051B69" w:rsidRPr="00A54A8D" w:rsidRDefault="00051B69" w:rsidP="00051B69">
      <w:pPr>
        <w:widowControl w:val="0"/>
        <w:spacing w:after="160"/>
        <w:ind w:right="-7" w:firstLine="567"/>
        <w:jc w:val="center"/>
        <w:rPr>
          <w:rFonts w:ascii="GHEA Grapalat" w:hAnsi="GHEA Grapalat"/>
        </w:rPr>
      </w:pPr>
    </w:p>
    <w:p w14:paraId="3D1D5C70" w14:textId="77777777" w:rsidR="00051B69" w:rsidRPr="00A54A8D" w:rsidRDefault="00051B69" w:rsidP="00051B69">
      <w:pPr>
        <w:widowControl w:val="0"/>
        <w:spacing w:after="160"/>
        <w:ind w:right="-7" w:firstLine="567"/>
        <w:jc w:val="center"/>
        <w:rPr>
          <w:rFonts w:ascii="GHEA Grapalat" w:hAnsi="GHEA Grapalat" w:cs="Sylfaen"/>
        </w:rPr>
      </w:pPr>
      <w:r w:rsidRPr="00A54A8D">
        <w:rPr>
          <w:rFonts w:ascii="GHEA Grapalat" w:hAnsi="GHEA Grapalat"/>
        </w:rPr>
        <w:t>ПРИГЛАШЕНИЕ</w:t>
      </w:r>
    </w:p>
    <w:p w14:paraId="2A6FFFD8" w14:textId="77777777" w:rsidR="00051B69" w:rsidRPr="00A54A8D" w:rsidRDefault="00051B69" w:rsidP="00051B69">
      <w:pPr>
        <w:widowControl w:val="0"/>
        <w:spacing w:after="160"/>
        <w:ind w:right="-7" w:firstLine="567"/>
        <w:jc w:val="center"/>
        <w:rPr>
          <w:rFonts w:ascii="GHEA Grapalat" w:hAnsi="GHEA Grapalat" w:cs="Sylfaen"/>
        </w:rPr>
      </w:pPr>
    </w:p>
    <w:p w14:paraId="25B6BC11" w14:textId="77777777" w:rsidR="00051B69" w:rsidRPr="00A54A8D" w:rsidRDefault="00051B69" w:rsidP="00051B69">
      <w:pPr>
        <w:widowControl w:val="0"/>
        <w:spacing w:after="160"/>
        <w:ind w:right="-7" w:firstLine="567"/>
        <w:jc w:val="center"/>
        <w:rPr>
          <w:rFonts w:ascii="GHEA Grapalat" w:hAnsi="GHEA Grapalat" w:cs="Sylfaen"/>
        </w:rPr>
      </w:pPr>
    </w:p>
    <w:p w14:paraId="6E598D4C" w14:textId="77777777" w:rsidR="00051B69" w:rsidRPr="00A54A8D" w:rsidRDefault="00051B69" w:rsidP="00051B69">
      <w:pPr>
        <w:widowControl w:val="0"/>
        <w:spacing w:after="160"/>
        <w:ind w:right="-7" w:firstLine="567"/>
        <w:jc w:val="center"/>
        <w:rPr>
          <w:rFonts w:ascii="GHEA Grapalat" w:hAnsi="GHEA Grapalat" w:cs="Sylfaen"/>
        </w:rPr>
      </w:pPr>
    </w:p>
    <w:p w14:paraId="7C8E947E" w14:textId="68F7DA9C" w:rsidR="00051B69" w:rsidRPr="00A54A8D" w:rsidRDefault="00051B69" w:rsidP="00051B69">
      <w:pPr>
        <w:widowControl w:val="0"/>
        <w:spacing w:after="160"/>
        <w:ind w:right="-7"/>
        <w:jc w:val="center"/>
        <w:rPr>
          <w:rFonts w:ascii="GHEA Grapalat" w:hAnsi="GHEA Grapalat"/>
        </w:rPr>
      </w:pPr>
      <w:r w:rsidRPr="00A54A8D">
        <w:rPr>
          <w:rFonts w:ascii="GHEA Grapalat" w:hAnsi="GHEA Grapalat"/>
        </w:rPr>
        <w:t xml:space="preserve">НА </w:t>
      </w:r>
      <w:r w:rsidR="00916B57" w:rsidRPr="00A54A8D">
        <w:rPr>
          <w:rFonts w:ascii="GHEA Grapalat" w:hAnsi="GHEA Grapalat"/>
        </w:rPr>
        <w:t>ЗАПРОС КОТИРОВОК</w:t>
      </w:r>
      <w:r w:rsidRPr="00A54A8D">
        <w:rPr>
          <w:rFonts w:ascii="GHEA Grapalat" w:hAnsi="GHEA Grapalat"/>
        </w:rPr>
        <w:t>, ОБЪЯВЛЕННЫЙ С ЦЕЛЬЮ ПРИОБРЕТЕНИЯ</w:t>
      </w:r>
      <w:r w:rsidR="00640D43">
        <w:rPr>
          <w:rFonts w:ascii="GHEA Grapalat" w:hAnsi="GHEA Grapalat"/>
          <w:lang w:val="hy-AM"/>
        </w:rPr>
        <w:t xml:space="preserve"> 2026</w:t>
      </w:r>
      <w:r w:rsidRPr="00A54A8D">
        <w:rPr>
          <w:rFonts w:ascii="GHEA Grapalat" w:hAnsi="GHEA Grapalat"/>
        </w:rPr>
        <w:t xml:space="preserve"> </w:t>
      </w:r>
      <w:r w:rsidR="00640D43">
        <w:rPr>
          <w:rFonts w:ascii="GHEA Grapalat" w:hAnsi="GHEA Grapalat"/>
        </w:rPr>
        <w:t xml:space="preserve">г. </w:t>
      </w:r>
      <w:r w:rsidRPr="00A54A8D">
        <w:rPr>
          <w:rFonts w:ascii="GHEA Grapalat" w:hAnsi="GHEA Grapalat"/>
        </w:rPr>
        <w:t xml:space="preserve">КОНСАЛТИНГОВЫХ УСЛУГ </w:t>
      </w:r>
      <w:r w:rsidR="00640D43" w:rsidRPr="00640D43">
        <w:rPr>
          <w:rFonts w:ascii="GHEA Grapalat" w:hAnsi="GHEA Grapalat"/>
        </w:rPr>
        <w:t>ПО ТЕХНИЧЕСКОМУ КОНТРОЛЮ КАЧЕСТВА РАБОТ, ТРЕБУЮЩИХ СРОЧНЫХ РЕШЕНИЙ И НЕПРЕДВИДЕННЫХ ПОТРЕБНОСТЕЙ АДМИНИСТРАТИВНОГО ОКРУГА НОР-НОРК.</w:t>
      </w:r>
    </w:p>
    <w:p w14:paraId="04E39798" w14:textId="77777777" w:rsidR="00051B69" w:rsidRPr="00A54A8D" w:rsidRDefault="00051B69" w:rsidP="00051B69">
      <w:pPr>
        <w:widowControl w:val="0"/>
        <w:spacing w:after="160"/>
        <w:ind w:right="-7" w:firstLine="567"/>
        <w:jc w:val="center"/>
        <w:rPr>
          <w:rFonts w:ascii="GHEA Grapalat" w:hAnsi="GHEA Grapalat"/>
        </w:rPr>
      </w:pPr>
    </w:p>
    <w:p w14:paraId="2A3B5266" w14:textId="77777777" w:rsidR="00051B69" w:rsidRPr="00A54A8D" w:rsidRDefault="00051B69" w:rsidP="00051B69">
      <w:pPr>
        <w:widowControl w:val="0"/>
        <w:spacing w:after="160"/>
        <w:ind w:right="-7" w:firstLine="567"/>
        <w:jc w:val="center"/>
        <w:rPr>
          <w:rFonts w:ascii="GHEA Grapalat" w:hAnsi="GHEA Grapalat"/>
        </w:rPr>
      </w:pPr>
    </w:p>
    <w:p w14:paraId="40D4E507" w14:textId="77777777" w:rsidR="00051B69" w:rsidRPr="00A54A8D" w:rsidRDefault="00051B69" w:rsidP="00051B69">
      <w:pPr>
        <w:rPr>
          <w:rFonts w:ascii="GHEA Grapalat" w:hAnsi="GHEA Grapalat"/>
        </w:rPr>
      </w:pPr>
      <w:r w:rsidRPr="00A54A8D">
        <w:rPr>
          <w:rFonts w:ascii="GHEA Grapalat" w:hAnsi="GHEA Grapalat"/>
        </w:rPr>
        <w:br w:type="page"/>
      </w:r>
    </w:p>
    <w:p w14:paraId="42630C71" w14:textId="77777777" w:rsidR="00051B69" w:rsidRPr="00A54A8D" w:rsidRDefault="00051B69" w:rsidP="00051B69">
      <w:pPr>
        <w:widowControl w:val="0"/>
        <w:spacing w:after="160"/>
        <w:ind w:firstLine="567"/>
        <w:jc w:val="both"/>
        <w:rPr>
          <w:rFonts w:ascii="GHEA Grapalat" w:hAnsi="GHEA Grapalat" w:cs="Sylfaen"/>
          <w:i/>
        </w:rPr>
      </w:pPr>
      <w:r w:rsidRPr="00A54A8D">
        <w:rPr>
          <w:rFonts w:ascii="GHEA Grapalat" w:hAnsi="GHEA Grapalat"/>
          <w:i/>
        </w:rPr>
        <w:lastRenderedPageBreak/>
        <w:t>Уважаемый участник, прежде чем составить и подать заявку просим Вас</w:t>
      </w:r>
      <w:r w:rsidRPr="00A54A8D">
        <w:rPr>
          <w:rFonts w:ascii="Courier New" w:hAnsi="Courier New" w:cs="Courier New"/>
          <w:i/>
          <w:lang w:val="en-US"/>
        </w:rPr>
        <w:t> </w:t>
      </w:r>
      <w:r w:rsidRPr="00A54A8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A54A8D" w:rsidRDefault="00051B69" w:rsidP="00051B69">
      <w:pPr>
        <w:jc w:val="both"/>
        <w:rPr>
          <w:rFonts w:ascii="GHEA Grapalat" w:hAnsi="GHEA Grapalat"/>
          <w:i/>
        </w:rPr>
      </w:pPr>
      <w:r w:rsidRPr="00A54A8D">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http://gnumner.am/hy/page/ughecuycner_dzernarkner/:</w:t>
      </w:r>
    </w:p>
    <w:p w14:paraId="08A182FD" w14:textId="77777777" w:rsidR="00051B69" w:rsidRPr="00A54A8D" w:rsidRDefault="00051B69" w:rsidP="00051B69">
      <w:pPr>
        <w:widowControl w:val="0"/>
        <w:spacing w:after="160"/>
        <w:ind w:firstLine="567"/>
        <w:jc w:val="both"/>
        <w:rPr>
          <w:rFonts w:ascii="GHEA Grapalat" w:hAnsi="GHEA Grapalat"/>
          <w:i/>
          <w:lang w:val="hy-AM"/>
        </w:rPr>
      </w:pPr>
    </w:p>
    <w:p w14:paraId="372ADFB4"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t>Одновременно:</w:t>
      </w:r>
    </w:p>
    <w:p w14:paraId="02D4D449" w14:textId="77777777" w:rsidR="00051B69" w:rsidRPr="00A54A8D" w:rsidRDefault="00051B69" w:rsidP="00051B69">
      <w:pPr>
        <w:jc w:val="both"/>
        <w:rPr>
          <w:rFonts w:ascii="GHEA Grapalat" w:hAnsi="GHEA Grapalat"/>
          <w:i/>
        </w:rPr>
      </w:pPr>
      <w:r w:rsidRPr="00A54A8D">
        <w:rPr>
          <w:rFonts w:ascii="GHEA Grapalat" w:hAnsi="GHEA Grapalat"/>
          <w:i/>
        </w:rPr>
        <w:t>-</w:t>
      </w:r>
      <w:r w:rsidRPr="00A54A8D">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A54A8D">
          <w:rPr>
            <w:rFonts w:ascii="GHEA Grapalat" w:hAnsi="GHEA Grapalat"/>
            <w:i/>
          </w:rPr>
          <w:t>руководству по закупкам, осуществляемым в электронной форме</w:t>
        </w:r>
      </w:hyperlink>
      <w:r w:rsidRPr="00A54A8D">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A54A8D">
        <w:fldChar w:fldCharType="begin"/>
      </w:r>
      <w:r w:rsidRPr="00A54A8D">
        <w:instrText>HYPERLINK "http://www.procurement.am"</w:instrText>
      </w:r>
      <w:r w:rsidRPr="00A54A8D">
        <w:fldChar w:fldCharType="separate"/>
      </w:r>
      <w:r w:rsidRPr="00A54A8D">
        <w:rPr>
          <w:rFonts w:ascii="GHEA Grapalat" w:hAnsi="GHEA Grapalat"/>
          <w:i/>
          <w:color w:val="0000FF"/>
          <w:u w:val="single"/>
        </w:rPr>
        <w:t>www.procurement.am</w:t>
      </w:r>
      <w:r w:rsidRPr="00A54A8D">
        <w:fldChar w:fldCharType="end"/>
      </w:r>
      <w:r w:rsidRPr="00A54A8D">
        <w:rPr>
          <w:rFonts w:ascii="GHEA Grapalat" w:hAnsi="GHEA Grapalat"/>
          <w:i/>
        </w:rPr>
        <w:t>.</w:t>
      </w:r>
    </w:p>
    <w:p w14:paraId="39E0AA78"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w:t>
      </w:r>
      <w:hyperlink r:id="rId9" w:history="1">
        <w:r w:rsidRPr="00A54A8D">
          <w:rPr>
            <w:rFonts w:ascii="Sylfaen" w:hAnsi="Sylfaen"/>
            <w:color w:val="0000FF"/>
            <w:u w:val="single"/>
            <w:lang w:val="hy-AM"/>
          </w:rPr>
          <w:t>http://gnumner.am/hy/page/ughecuycner_dzernarkner</w:t>
        </w:r>
      </w:hyperlink>
    </w:p>
    <w:p w14:paraId="7AF88F0A" w14:textId="77777777" w:rsidR="00051B69" w:rsidRPr="00A54A8D" w:rsidRDefault="00051B69" w:rsidP="00051B69">
      <w:pPr>
        <w:jc w:val="both"/>
        <w:rPr>
          <w:rFonts w:ascii="GHEA Grapalat" w:hAnsi="GHEA Grapalat"/>
          <w:i/>
        </w:rPr>
      </w:pPr>
      <w:r w:rsidRPr="00A54A8D">
        <w:rPr>
          <w:rFonts w:ascii="GHEA Grapalat" w:hAnsi="GHEA Grapalat"/>
        </w:rPr>
        <w:t>-</w:t>
      </w:r>
      <w:r w:rsidRPr="00A54A8D">
        <w:rPr>
          <w:rFonts w:ascii="GHEA Grapalat" w:hAnsi="GHEA Grapalat"/>
        </w:rPr>
        <w:tab/>
      </w:r>
      <w:r w:rsidRPr="00A54A8D">
        <w:rPr>
          <w:rFonts w:ascii="GHEA Grapalat" w:hAnsi="GHEA Grapalat"/>
          <w:i/>
        </w:rPr>
        <w:t>при возникновении вопросов и проблем, связанных с системой,</w:t>
      </w:r>
      <w:r w:rsidRPr="00A54A8D">
        <w:rPr>
          <w:rFonts w:ascii="Sylfaen" w:hAnsi="Sylfaen"/>
          <w:lang w:val="hy-AM"/>
        </w:rPr>
        <w:t xml:space="preserve"> </w:t>
      </w:r>
      <w:r w:rsidRPr="00A54A8D">
        <w:rPr>
          <w:rFonts w:ascii="GHEA Grapalat" w:hAnsi="GHEA Grapalat"/>
          <w:i/>
        </w:rPr>
        <w:t>Вы можете</w:t>
      </w:r>
      <w:r w:rsidRPr="00A54A8D">
        <w:rPr>
          <w:rFonts w:ascii="Sylfaen" w:hAnsi="Sylfaen"/>
          <w:lang w:val="hy-AM"/>
        </w:rPr>
        <w:t xml:space="preserve"> </w:t>
      </w:r>
      <w:r w:rsidRPr="00A54A8D">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A54A8D">
        <w:rPr>
          <w:rFonts w:ascii="GHEA Grapalat" w:hAnsi="GHEA Grapalat"/>
          <w:i/>
          <w:sz w:val="22"/>
          <w:szCs w:val="22"/>
          <w:lang w:val="af-ZA"/>
        </w:rPr>
        <w:t>800-600  (111)</w:t>
      </w:r>
      <w:r w:rsidRPr="00A54A8D">
        <w:rPr>
          <w:rFonts w:ascii="GHEA Grapalat" w:hAnsi="GHEA Grapalat"/>
          <w:i/>
        </w:rPr>
        <w:t>):</w:t>
      </w:r>
    </w:p>
    <w:p w14:paraId="2C94747C" w14:textId="77777777" w:rsidR="00051B69" w:rsidRPr="00A54A8D" w:rsidRDefault="00051B69" w:rsidP="00051B69">
      <w:pPr>
        <w:ind w:firstLine="708"/>
        <w:jc w:val="both"/>
        <w:rPr>
          <w:rFonts w:ascii="GHEA Grapalat" w:hAnsi="GHEA Grapalat"/>
          <w:i/>
          <w:lang w:val="hy-AM"/>
        </w:rPr>
      </w:pPr>
      <w:r w:rsidRPr="00A54A8D">
        <w:rPr>
          <w:rFonts w:ascii="GHEA Grapalat" w:hAnsi="GHEA Grapalat"/>
          <w:i/>
        </w:rPr>
        <w:t>Регистрация в системе, а также подача заявки-бесплатно.</w:t>
      </w:r>
    </w:p>
    <w:p w14:paraId="56458AA5" w14:textId="77777777" w:rsidR="00051B69" w:rsidRPr="00A54A8D" w:rsidRDefault="00051B69" w:rsidP="00051B69">
      <w:pPr>
        <w:ind w:firstLine="708"/>
        <w:jc w:val="both"/>
        <w:rPr>
          <w:rFonts w:ascii="GHEA Grapalat" w:hAnsi="GHEA Grapalat"/>
          <w:i/>
          <w:lang w:val="hy-AM"/>
        </w:rPr>
      </w:pPr>
    </w:p>
    <w:p w14:paraId="44E4AE5D" w14:textId="77777777" w:rsidR="00051B69" w:rsidRPr="00A54A8D" w:rsidRDefault="00051B69" w:rsidP="00051B69">
      <w:pPr>
        <w:ind w:firstLine="708"/>
        <w:jc w:val="both"/>
        <w:rPr>
          <w:rFonts w:ascii="GHEA Grapalat" w:hAnsi="GHEA Grapalat"/>
          <w:b/>
          <w:i/>
          <w:color w:val="FF0000"/>
          <w:sz w:val="28"/>
          <w:szCs w:val="28"/>
          <w:lang w:val="pt-BR"/>
        </w:rPr>
      </w:pPr>
      <w:r w:rsidRPr="00A54A8D">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A54A8D" w:rsidRDefault="00051B69" w:rsidP="00051B69">
      <w:pPr>
        <w:ind w:firstLine="708"/>
        <w:jc w:val="both"/>
        <w:rPr>
          <w:rFonts w:ascii="GHEA Grapalat" w:hAnsi="GHEA Grapalat"/>
          <w:i/>
          <w:lang w:val="pt-BR"/>
        </w:rPr>
      </w:pPr>
    </w:p>
    <w:p w14:paraId="2A98FBBB"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br w:type="page"/>
      </w:r>
    </w:p>
    <w:p w14:paraId="49FE046F" w14:textId="77777777" w:rsidR="00051B69" w:rsidRPr="00A54A8D" w:rsidRDefault="00051B69" w:rsidP="00051B69">
      <w:pPr>
        <w:widowControl w:val="0"/>
        <w:spacing w:after="160"/>
        <w:ind w:firstLine="567"/>
        <w:jc w:val="both"/>
        <w:rPr>
          <w:rFonts w:ascii="GHEA Grapalat" w:hAnsi="GHEA Grapalat"/>
          <w:i/>
        </w:rPr>
      </w:pPr>
    </w:p>
    <w:p w14:paraId="30FCE573" w14:textId="77777777" w:rsidR="00051B69" w:rsidRPr="00A54A8D"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A54A8D" w:rsidDel="006C1541">
          <w:rPr>
            <w:rFonts w:ascii="GHEA Grapalat" w:hAnsi="GHEA Grapalat"/>
          </w:rPr>
          <w:br w:type="page"/>
        </w:r>
      </w:del>
    </w:p>
    <w:p w14:paraId="70FB3F6C" w14:textId="77777777" w:rsidR="00051B69" w:rsidRPr="00A54A8D" w:rsidRDefault="00051B69" w:rsidP="00051B69">
      <w:pPr>
        <w:widowControl w:val="0"/>
        <w:spacing w:after="160"/>
        <w:ind w:firstLine="567"/>
        <w:jc w:val="center"/>
        <w:rPr>
          <w:rFonts w:ascii="GHEA Grapalat" w:hAnsi="GHEA Grapalat"/>
          <w:b/>
        </w:rPr>
      </w:pPr>
      <w:r w:rsidRPr="00A54A8D">
        <w:rPr>
          <w:rFonts w:ascii="GHEA Grapalat" w:hAnsi="GHEA Grapalat"/>
          <w:b/>
        </w:rPr>
        <w:t>СОДЕРЖАНИЕ</w:t>
      </w:r>
    </w:p>
    <w:p w14:paraId="71BCF97C" w14:textId="77777777" w:rsidR="00051B69" w:rsidRPr="00A54A8D" w:rsidRDefault="00051B69" w:rsidP="00051B69">
      <w:pPr>
        <w:widowControl w:val="0"/>
        <w:spacing w:after="160"/>
        <w:ind w:firstLine="567"/>
        <w:jc w:val="center"/>
        <w:rPr>
          <w:rFonts w:ascii="GHEA Grapalat" w:hAnsi="GHEA Grapalat"/>
          <w:i/>
        </w:rPr>
      </w:pPr>
    </w:p>
    <w:p w14:paraId="79BBEF92" w14:textId="196C4FF7"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КОНСАЛТИНГОВЫЕ УСЛУГИ </w:t>
      </w:r>
      <w:r w:rsidR="005C032C">
        <w:rPr>
          <w:rFonts w:ascii="GHEA Grapalat" w:hAnsi="GHEA Grapalat"/>
          <w:b/>
        </w:rPr>
        <w:t>ПО ТЕХНИЧЕСКОМУ КОНТРОЛЮ КАЧЕСТВА РАБОТ</w:t>
      </w:r>
      <w:r w:rsidR="00640D43" w:rsidRPr="00640D43">
        <w:rPr>
          <w:rFonts w:ascii="GHEA Grapalat" w:hAnsi="GHEA Grapalat"/>
          <w:b/>
        </w:rPr>
        <w:t xml:space="preserve"> ТРЕБУЮЩИХ СРОЧНЫХ РЕШЕНИЙ И НЕПРЕДВИДЕННЫХ ПОТРЕБНОСТЕЙ АДМИНИСТРАТИВНОГО ОКРУГА НОР-НОРК </w:t>
      </w:r>
      <w:r w:rsidR="007F49AC" w:rsidRPr="00A54A8D">
        <w:rPr>
          <w:rFonts w:ascii="GHEA Grapalat" w:hAnsi="GHEA Grapalat"/>
          <w:b/>
        </w:rPr>
        <w:t>ДЛЯ Н</w:t>
      </w:r>
      <w:r w:rsidRPr="00A54A8D">
        <w:rPr>
          <w:rFonts w:ascii="GHEA Grapalat" w:hAnsi="GHEA Grapalat"/>
          <w:b/>
        </w:rPr>
        <w:t>УЖД МЭРИИ Г. ЕРЕВАНА</w:t>
      </w:r>
    </w:p>
    <w:p w14:paraId="39E2B90A" w14:textId="77777777" w:rsidR="00051B69" w:rsidRPr="00A54A8D" w:rsidRDefault="00051B69" w:rsidP="00051B69">
      <w:pPr>
        <w:widowControl w:val="0"/>
        <w:spacing w:after="160"/>
        <w:ind w:firstLine="567"/>
        <w:jc w:val="center"/>
        <w:rPr>
          <w:rFonts w:ascii="GHEA Grapalat" w:hAnsi="GHEA Grapalat"/>
        </w:rPr>
      </w:pPr>
    </w:p>
    <w:p w14:paraId="49E177FE" w14:textId="74C5DE9A" w:rsidR="00051B69" w:rsidRPr="00A54A8D" w:rsidRDefault="00051B69" w:rsidP="00051B69">
      <w:pPr>
        <w:widowControl w:val="0"/>
        <w:spacing w:after="160"/>
        <w:jc w:val="center"/>
        <w:rPr>
          <w:rFonts w:ascii="GHEA Grapalat" w:hAnsi="GHEA Grapalat"/>
          <w:i/>
        </w:rPr>
      </w:pPr>
      <w:r w:rsidRPr="00A54A8D">
        <w:rPr>
          <w:rFonts w:ascii="GHEA Grapalat" w:hAnsi="GHEA Grapalat"/>
          <w:b/>
        </w:rPr>
        <w:t xml:space="preserve">ПРИГЛАШЕНИЯ НА </w:t>
      </w:r>
      <w:r w:rsidR="00916B57" w:rsidRPr="00A54A8D">
        <w:rPr>
          <w:rFonts w:ascii="GHEA Grapalat" w:hAnsi="GHEA Grapalat"/>
          <w:b/>
        </w:rPr>
        <w:t>ЗАПРОС КОТИРОВОК</w:t>
      </w:r>
      <w:r w:rsidRPr="00A54A8D">
        <w:rPr>
          <w:rFonts w:ascii="GHEA Grapalat" w:hAnsi="GHEA Grapalat"/>
          <w:b/>
        </w:rPr>
        <w:t xml:space="preserve">, </w:t>
      </w:r>
      <w:r w:rsidRPr="00A54A8D">
        <w:rPr>
          <w:rFonts w:ascii="GHEA Grapalat" w:hAnsi="GHEA Grapalat"/>
          <w:b/>
        </w:rPr>
        <w:br/>
        <w:t>ОБЪЯВЛЕННЫЙ С ЦЕЛЬЮ ПРИОБРЕТЕНИЯ</w:t>
      </w:r>
    </w:p>
    <w:p w14:paraId="69C5306D" w14:textId="77777777" w:rsidR="00051B69" w:rsidRPr="00A54A8D" w:rsidRDefault="00051B69" w:rsidP="00051B69">
      <w:pPr>
        <w:widowControl w:val="0"/>
        <w:spacing w:after="160"/>
        <w:jc w:val="center"/>
        <w:rPr>
          <w:rFonts w:ascii="GHEA Grapalat" w:hAnsi="GHEA Grapalat" w:cs="Sylfaen"/>
          <w:b/>
        </w:rPr>
      </w:pPr>
    </w:p>
    <w:p w14:paraId="4CDFA7AE"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ЧАСТЬ I.</w:t>
      </w:r>
    </w:p>
    <w:p w14:paraId="3B308F22" w14:textId="77777777" w:rsidR="00051B69" w:rsidRPr="00A54A8D" w:rsidRDefault="00051B69" w:rsidP="00051B69">
      <w:pPr>
        <w:widowControl w:val="0"/>
        <w:spacing w:after="160"/>
        <w:jc w:val="center"/>
        <w:rPr>
          <w:rFonts w:ascii="GHEA Grapalat" w:hAnsi="GHEA Grapalat"/>
        </w:rPr>
      </w:pPr>
    </w:p>
    <w:p w14:paraId="50EFEBC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 xml:space="preserve">Характеристика предмета закупки </w:t>
      </w:r>
    </w:p>
    <w:p w14:paraId="1F354F1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Разъяснение приглашения и порядок внесения изменения в приглашение</w:t>
      </w:r>
    </w:p>
    <w:p w14:paraId="2B898F67"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4.</w:t>
      </w:r>
      <w:r w:rsidRPr="00A54A8D">
        <w:rPr>
          <w:rFonts w:ascii="GHEA Grapalat" w:hAnsi="GHEA Grapalat"/>
        </w:rPr>
        <w:tab/>
        <w:t>Порядок подачи заявки</w:t>
      </w:r>
    </w:p>
    <w:p w14:paraId="574F2B2C"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5.</w:t>
      </w:r>
      <w:r w:rsidRPr="00A54A8D">
        <w:rPr>
          <w:rFonts w:ascii="GHEA Grapalat" w:hAnsi="GHEA Grapalat"/>
        </w:rPr>
        <w:tab/>
        <w:t xml:space="preserve">Ценовое предложение заявки </w:t>
      </w:r>
    </w:p>
    <w:p w14:paraId="13381F2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6.</w:t>
      </w:r>
      <w:r w:rsidRPr="00A54A8D">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7.</w:t>
      </w:r>
      <w:r w:rsidRPr="00A54A8D">
        <w:rPr>
          <w:rFonts w:ascii="GHEA Grapalat" w:hAnsi="GHEA Grapalat"/>
        </w:rPr>
        <w:tab/>
        <w:t xml:space="preserve"> </w:t>
      </w:r>
    </w:p>
    <w:p w14:paraId="443B8AA9"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8.</w:t>
      </w:r>
      <w:r w:rsidRPr="00A54A8D">
        <w:rPr>
          <w:rFonts w:ascii="GHEA Grapalat" w:hAnsi="GHEA Grapalat"/>
        </w:rPr>
        <w:tab/>
        <w:t>Вскрытие, оценка заявок и подведение итогов</w:t>
      </w:r>
    </w:p>
    <w:p w14:paraId="3B433E7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9.</w:t>
      </w:r>
      <w:r w:rsidRPr="00A54A8D">
        <w:rPr>
          <w:rFonts w:ascii="GHEA Grapalat" w:hAnsi="GHEA Grapalat"/>
        </w:rPr>
        <w:tab/>
        <w:t>Заключение договора</w:t>
      </w:r>
    </w:p>
    <w:p w14:paraId="1DBF9F71"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10.</w:t>
      </w:r>
      <w:r w:rsidRPr="00A54A8D">
        <w:rPr>
          <w:rFonts w:ascii="GHEA Grapalat" w:hAnsi="GHEA Grapalat"/>
        </w:rPr>
        <w:tab/>
        <w:t xml:space="preserve">Обеспечения квалификации  и договора </w:t>
      </w:r>
    </w:p>
    <w:p w14:paraId="5B54677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11.</w:t>
      </w:r>
      <w:r w:rsidRPr="00A54A8D">
        <w:rPr>
          <w:rFonts w:ascii="GHEA Grapalat" w:hAnsi="GHEA Grapalat"/>
        </w:rPr>
        <w:tab/>
        <w:t xml:space="preserve">Объявление процедуры несостоявшейся </w:t>
      </w:r>
    </w:p>
    <w:p w14:paraId="50127A5A"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12.</w:t>
      </w:r>
      <w:r w:rsidRPr="00A54A8D">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A54A8D" w:rsidRDefault="00051B69" w:rsidP="00051B69">
      <w:pPr>
        <w:widowControl w:val="0"/>
        <w:spacing w:after="160"/>
        <w:jc w:val="center"/>
        <w:rPr>
          <w:rFonts w:ascii="GHEA Grapalat" w:hAnsi="GHEA Grapalat"/>
          <w:b/>
        </w:rPr>
      </w:pPr>
    </w:p>
    <w:p w14:paraId="6629D482" w14:textId="77777777" w:rsidR="00051B69" w:rsidRPr="00A54A8D" w:rsidRDefault="00051B69" w:rsidP="00051B69">
      <w:pPr>
        <w:widowControl w:val="0"/>
        <w:spacing w:after="160"/>
        <w:jc w:val="center"/>
        <w:rPr>
          <w:rFonts w:ascii="GHEA Grapalat" w:hAnsi="GHEA Grapalat"/>
          <w:b/>
        </w:rPr>
      </w:pPr>
    </w:p>
    <w:p w14:paraId="6DCA62A7"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ЧАСТЬ II. </w:t>
      </w:r>
    </w:p>
    <w:p w14:paraId="0837A24C" w14:textId="77777777" w:rsidR="00051B69" w:rsidRPr="00A54A8D" w:rsidRDefault="00051B69" w:rsidP="00051B69">
      <w:pPr>
        <w:widowControl w:val="0"/>
        <w:spacing w:after="160"/>
        <w:jc w:val="center"/>
        <w:rPr>
          <w:rFonts w:ascii="GHEA Grapalat" w:hAnsi="GHEA Grapalat"/>
          <w:b/>
        </w:rPr>
      </w:pPr>
    </w:p>
    <w:p w14:paraId="5959FA60" w14:textId="39A62746"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ИНСТРУКЦИЯ ПО ПОДГОТОВКЕ ЗАЯВКИ </w:t>
      </w:r>
      <w:r w:rsidRPr="00A54A8D">
        <w:rPr>
          <w:rFonts w:ascii="GHEA Grapalat" w:hAnsi="GHEA Grapalat"/>
          <w:b/>
        </w:rPr>
        <w:br/>
      </w:r>
      <w:r w:rsidRPr="00A54A8D">
        <w:rPr>
          <w:rFonts w:ascii="GHEA Grapalat" w:hAnsi="GHEA Grapalat"/>
          <w:b/>
        </w:rPr>
        <w:lastRenderedPageBreak/>
        <w:t xml:space="preserve">НА </w:t>
      </w:r>
      <w:r w:rsidR="00916B57" w:rsidRPr="00A54A8D">
        <w:rPr>
          <w:rFonts w:ascii="GHEA Grapalat" w:hAnsi="GHEA Grapalat"/>
          <w:b/>
        </w:rPr>
        <w:t>ЗАПРОС КОТИРОВОК</w:t>
      </w:r>
    </w:p>
    <w:p w14:paraId="6BE71AA0" w14:textId="77777777" w:rsidR="00051B69" w:rsidRPr="00A54A8D" w:rsidRDefault="00051B69" w:rsidP="00051B69">
      <w:pPr>
        <w:widowControl w:val="0"/>
        <w:spacing w:after="160"/>
        <w:jc w:val="center"/>
        <w:rPr>
          <w:rFonts w:ascii="GHEA Grapalat" w:hAnsi="GHEA Grapalat"/>
          <w:b/>
        </w:rPr>
      </w:pPr>
    </w:p>
    <w:p w14:paraId="1BF55F9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Общие положения</w:t>
      </w:r>
    </w:p>
    <w:p w14:paraId="2F60FA40"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Заявка на процедуру</w:t>
      </w:r>
    </w:p>
    <w:p w14:paraId="366D2D4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Приложения № 1-6</w:t>
      </w:r>
    </w:p>
    <w:p w14:paraId="156F20AA" w14:textId="77777777" w:rsidR="00051B69" w:rsidRPr="00A54A8D" w:rsidRDefault="00051B69" w:rsidP="00051B69">
      <w:pPr>
        <w:rPr>
          <w:rFonts w:ascii="GHEA Grapalat" w:hAnsi="GHEA Grapalat"/>
          <w:spacing w:val="-6"/>
        </w:rPr>
      </w:pPr>
      <w:r w:rsidRPr="00A54A8D">
        <w:rPr>
          <w:rFonts w:ascii="GHEA Grapalat" w:hAnsi="GHEA Grapalat"/>
          <w:spacing w:val="-6"/>
        </w:rPr>
        <w:br w:type="page"/>
      </w:r>
    </w:p>
    <w:p w14:paraId="6344D6BF" w14:textId="5B6CA518" w:rsidR="00051B69" w:rsidRPr="00A54A8D" w:rsidRDefault="00051B69" w:rsidP="00051B69">
      <w:pPr>
        <w:widowControl w:val="0"/>
        <w:spacing w:after="160"/>
        <w:ind w:hanging="567"/>
        <w:jc w:val="both"/>
        <w:rPr>
          <w:rFonts w:ascii="GHEA Grapalat" w:hAnsi="GHEA Grapalat"/>
          <w:spacing w:val="-6"/>
        </w:rPr>
      </w:pPr>
      <w:r w:rsidRPr="00A54A8D">
        <w:rPr>
          <w:rFonts w:ascii="GHEA Grapalat" w:hAnsi="GHEA Grapalat"/>
          <w:spacing w:val="-6"/>
        </w:rPr>
        <w:lastRenderedPageBreak/>
        <w:t xml:space="preserve">               Настоящее Приглашение предоставляется в дополнение к объявлению </w:t>
      </w:r>
      <w:r w:rsidR="00916B57" w:rsidRPr="00A54A8D">
        <w:rPr>
          <w:rFonts w:ascii="GHEA Grapalat" w:hAnsi="GHEA Grapalat"/>
          <w:spacing w:val="-6"/>
        </w:rPr>
        <w:t>о запросе котировок</w:t>
      </w:r>
      <w:r w:rsidRPr="00A54A8D">
        <w:rPr>
          <w:rFonts w:ascii="GHEA Grapalat" w:hAnsi="GHEA Grapalat"/>
          <w:spacing w:val="-6"/>
        </w:rPr>
        <w:t xml:space="preserve">, проводимом под кодом </w:t>
      </w:r>
      <w:r w:rsidR="00B838F5">
        <w:rPr>
          <w:rFonts w:ascii="GHEA Grapalat" w:hAnsi="GHEA Grapalat"/>
          <w:spacing w:val="-6"/>
        </w:rPr>
        <w:t>ԵՔ-ԳՀԽԾՁԲ-</w:t>
      </w:r>
      <w:r w:rsidR="00640D43">
        <w:rPr>
          <w:rFonts w:ascii="GHEA Grapalat" w:hAnsi="GHEA Grapalat"/>
          <w:spacing w:val="-6"/>
        </w:rPr>
        <w:t>26/7</w:t>
      </w:r>
      <w:r w:rsidRPr="00A54A8D">
        <w:rPr>
          <w:rFonts w:ascii="GHEA Grapalat" w:hAnsi="GHEA Grapalat"/>
          <w:spacing w:val="-6"/>
        </w:rPr>
        <w:t xml:space="preserve"> (далее — процедура).</w:t>
      </w:r>
    </w:p>
    <w:p w14:paraId="62EF580B"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54A8D">
        <w:rPr>
          <w:rFonts w:ascii="Courier New" w:hAnsi="Courier New" w:cs="Courier New"/>
          <w:lang w:val="en-US"/>
        </w:rPr>
        <w:t> </w:t>
      </w:r>
      <w:r w:rsidRPr="00A54A8D">
        <w:rPr>
          <w:rFonts w:ascii="GHEA Grapalat" w:hAnsi="GHEA Grapalat"/>
        </w:rPr>
        <w:t>4</w:t>
      </w:r>
      <w:r w:rsidRPr="00A54A8D">
        <w:rPr>
          <w:rFonts w:ascii="Courier New" w:hAnsi="Courier New" w:cs="Courier New"/>
          <w:lang w:val="en-US"/>
        </w:rPr>
        <w:t> </w:t>
      </w:r>
      <w:r w:rsidRPr="00A54A8D">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A54A8D" w:rsidRDefault="00051B69" w:rsidP="00051B69">
      <w:pPr>
        <w:widowControl w:val="0"/>
        <w:spacing w:after="160"/>
        <w:ind w:firstLine="567"/>
        <w:jc w:val="both"/>
        <w:rPr>
          <w:rFonts w:ascii="GHEA Grapalat" w:hAnsi="GHEA Grapalat" w:cs="Sylfaen"/>
        </w:rPr>
      </w:pPr>
      <w:r w:rsidRPr="00A54A8D">
        <w:rPr>
          <w:rFonts w:ascii="GHEA Grapalat" w:hAnsi="GHEA Grapalat"/>
          <w:spacing w:val="-6"/>
        </w:rPr>
        <w:t xml:space="preserve">Для регистрации в системе в качестве участника  лицо заходит на интернет-сайт, </w:t>
      </w:r>
      <w:r w:rsidRPr="00A54A8D">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A54A8D" w:rsidRDefault="00051B69" w:rsidP="00051B69">
      <w:pPr>
        <w:widowControl w:val="0"/>
        <w:spacing w:after="160"/>
        <w:ind w:firstLine="567"/>
        <w:jc w:val="both"/>
        <w:rPr>
          <w:rFonts w:ascii="GHEA Grapalat" w:hAnsi="GHEA Grapalat" w:cs="Times Armenian"/>
        </w:rPr>
      </w:pPr>
      <w:r w:rsidRPr="00A54A8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7000CEF2" w:rsidR="00C40493" w:rsidRPr="00A54A8D" w:rsidRDefault="00051B69" w:rsidP="00C40493">
      <w:pPr>
        <w:tabs>
          <w:tab w:val="left" w:pos="1350"/>
        </w:tabs>
        <w:ind w:firstLine="90"/>
        <w:jc w:val="both"/>
        <w:rPr>
          <w:rFonts w:ascii="GHEA Grapalat" w:hAnsi="GHEA Grapalat"/>
        </w:rPr>
      </w:pPr>
      <w:r w:rsidRPr="00A54A8D">
        <w:rPr>
          <w:rFonts w:ascii="GHEA Grapalat" w:hAnsi="GHEA Grapalat"/>
        </w:rPr>
        <w:t xml:space="preserve">Адрес электронной почты секретаря оценочной комиссии </w:t>
      </w:r>
      <w:hyperlink r:id="rId10" w:history="1">
        <w:r w:rsidR="005D5EC3" w:rsidRPr="00710956">
          <w:rPr>
            <w:rStyle w:val="Hyperlink"/>
            <w:rFonts w:ascii="GHEA Grapalat" w:hAnsi="GHEA Grapalat"/>
            <w:b/>
            <w:bCs/>
            <w:lang w:val="en-US"/>
          </w:rPr>
          <w:t>anahit</w:t>
        </w:r>
        <w:r w:rsidR="005D5EC3" w:rsidRPr="00710956">
          <w:rPr>
            <w:rStyle w:val="Hyperlink"/>
            <w:rFonts w:ascii="GHEA Grapalat" w:hAnsi="GHEA Grapalat"/>
            <w:b/>
            <w:bCs/>
          </w:rPr>
          <w:t>.</w:t>
        </w:r>
        <w:r w:rsidR="005D5EC3" w:rsidRPr="00710956">
          <w:rPr>
            <w:rStyle w:val="Hyperlink"/>
            <w:rFonts w:ascii="GHEA Grapalat" w:hAnsi="GHEA Grapalat"/>
            <w:b/>
            <w:bCs/>
            <w:lang w:val="en-US"/>
          </w:rPr>
          <w:t>amirkhan</w:t>
        </w:r>
        <w:r w:rsidR="005D5EC3" w:rsidRPr="00710956">
          <w:rPr>
            <w:rStyle w:val="Hyperlink"/>
            <w:rFonts w:ascii="GHEA Grapalat" w:hAnsi="GHEA Grapalat"/>
            <w:b/>
            <w:bCs/>
          </w:rPr>
          <w:t>yan@yerevan.am</w:t>
        </w:r>
      </w:hyperlink>
    </w:p>
    <w:p w14:paraId="704936AB" w14:textId="297C683D" w:rsidR="00051B69" w:rsidRPr="00A54A8D" w:rsidRDefault="00051B69" w:rsidP="00051B69">
      <w:pPr>
        <w:widowControl w:val="0"/>
        <w:spacing w:after="160"/>
        <w:ind w:firstLine="567"/>
        <w:jc w:val="both"/>
        <w:rPr>
          <w:rFonts w:ascii="GHEA Grapalat" w:hAnsi="GHEA Grapalat"/>
        </w:rPr>
      </w:pPr>
    </w:p>
    <w:p w14:paraId="43C326B9"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br w:type="page"/>
      </w:r>
      <w:r w:rsidRPr="00A54A8D">
        <w:rPr>
          <w:rFonts w:ascii="GHEA Grapalat" w:hAnsi="GHEA Grapalat"/>
        </w:rPr>
        <w:lastRenderedPageBreak/>
        <w:t>ЧАСТЬ I</w:t>
      </w:r>
    </w:p>
    <w:p w14:paraId="30B15090" w14:textId="77777777" w:rsidR="00051B69" w:rsidRPr="00A54A8D" w:rsidRDefault="00051B69" w:rsidP="00051B69">
      <w:pPr>
        <w:widowControl w:val="0"/>
        <w:spacing w:after="160"/>
        <w:jc w:val="center"/>
        <w:rPr>
          <w:rFonts w:ascii="GHEA Grapalat" w:hAnsi="GHEA Grapalat" w:cs="Sylfaen"/>
          <w:b/>
        </w:rPr>
      </w:pPr>
      <w:r w:rsidRPr="00A54A8D">
        <w:rPr>
          <w:rFonts w:ascii="GHEA Grapalat" w:hAnsi="GHEA Grapalat"/>
          <w:b/>
        </w:rPr>
        <w:t>1. ХАРАКТЕРИСТИКА ПРЕДМЕТА ЗАКУПКИ</w:t>
      </w:r>
    </w:p>
    <w:p w14:paraId="1D6C777C" w14:textId="3013C567" w:rsidR="00051B69" w:rsidRPr="00A54A8D" w:rsidRDefault="00051B69" w:rsidP="00051B69">
      <w:pPr>
        <w:widowControl w:val="0"/>
        <w:tabs>
          <w:tab w:val="left" w:pos="1134"/>
        </w:tabs>
        <w:spacing w:after="160"/>
        <w:ind w:firstLine="567"/>
        <w:jc w:val="both"/>
        <w:outlineLvl w:val="2"/>
        <w:rPr>
          <w:rFonts w:ascii="GHEA Grapalat" w:hAnsi="GHEA Grapalat"/>
        </w:rPr>
      </w:pPr>
      <w:r w:rsidRPr="00A54A8D">
        <w:rPr>
          <w:rFonts w:ascii="GHEA Grapalat" w:hAnsi="GHEA Grapalat"/>
        </w:rPr>
        <w:t>1.1.</w:t>
      </w:r>
      <w:r w:rsidRPr="00A54A8D">
        <w:rPr>
          <w:rFonts w:ascii="GHEA Grapalat" w:hAnsi="GHEA Grapalat"/>
        </w:rPr>
        <w:tab/>
        <w:t xml:space="preserve">Предметом закупки является приобретение </w:t>
      </w:r>
      <w:r w:rsidRPr="00A54A8D">
        <w:rPr>
          <w:rFonts w:ascii="GHEA Grapalat" w:hAnsi="GHEA Grapalat"/>
          <w:b/>
          <w:bCs/>
        </w:rPr>
        <w:t xml:space="preserve">консалтинговых услуг </w:t>
      </w:r>
      <w:r w:rsidR="00640D43" w:rsidRPr="00640D43">
        <w:rPr>
          <w:rFonts w:ascii="GHEA Grapalat" w:hAnsi="GHEA Grapalat"/>
          <w:b/>
          <w:bCs/>
        </w:rPr>
        <w:t>по техническому контролю качества работ, требующих срочных решений и непредвиденных потребностей административного округа Нор-Норк.</w:t>
      </w:r>
      <w:r w:rsidR="00241C05" w:rsidRPr="00A54A8D">
        <w:rPr>
          <w:rFonts w:ascii="GHEA Grapalat" w:hAnsi="GHEA Grapalat"/>
          <w:b/>
          <w:bCs/>
        </w:rPr>
        <w:t xml:space="preserve"> </w:t>
      </w:r>
      <w:r w:rsidRPr="00A54A8D">
        <w:rPr>
          <w:rFonts w:ascii="GHEA Grapalat" w:hAnsi="GHEA Grapalat"/>
        </w:rPr>
        <w:t xml:space="preserve">для нужд мэрии г. Еревана, которые сгруппированы в </w:t>
      </w:r>
      <w:r w:rsidR="00D26590" w:rsidRPr="00A54A8D">
        <w:rPr>
          <w:rFonts w:ascii="GHEA Grapalat" w:hAnsi="GHEA Grapalat"/>
        </w:rPr>
        <w:t>1</w:t>
      </w:r>
      <w:r w:rsidR="00F95FD0" w:rsidRPr="00A54A8D">
        <w:rPr>
          <w:rFonts w:ascii="GHEA Grapalat" w:hAnsi="GHEA Grapalat"/>
        </w:rPr>
        <w:t xml:space="preserve"> </w:t>
      </w:r>
      <w:r w:rsidRPr="00A54A8D">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A54A8D" w14:paraId="7F1E1DB2" w14:textId="77777777" w:rsidTr="00EA35BC">
        <w:trPr>
          <w:trHeight w:val="736"/>
          <w:jc w:val="center"/>
        </w:trPr>
        <w:tc>
          <w:tcPr>
            <w:tcW w:w="2917" w:type="dxa"/>
            <w:gridSpan w:val="2"/>
            <w:vAlign w:val="center"/>
          </w:tcPr>
          <w:p w14:paraId="65309B59" w14:textId="77777777" w:rsidR="00051B69" w:rsidRPr="00A54A8D" w:rsidRDefault="00051B69" w:rsidP="00051B69">
            <w:pPr>
              <w:widowControl w:val="0"/>
              <w:spacing w:after="120"/>
              <w:jc w:val="center"/>
              <w:rPr>
                <w:rFonts w:ascii="GHEA Grapalat" w:hAnsi="GHEA Grapalat"/>
                <w:b/>
                <w:i/>
                <w:sz w:val="20"/>
                <w:szCs w:val="20"/>
              </w:rPr>
            </w:pPr>
          </w:p>
          <w:p w14:paraId="14C4943B" w14:textId="77777777" w:rsidR="00051B69" w:rsidRPr="00A54A8D" w:rsidRDefault="00051B69" w:rsidP="00051B69">
            <w:pPr>
              <w:widowControl w:val="0"/>
              <w:spacing w:after="120"/>
              <w:jc w:val="center"/>
              <w:rPr>
                <w:rFonts w:ascii="GHEA Grapalat" w:hAnsi="GHEA Grapalat"/>
                <w:b/>
                <w:bCs/>
                <w:i/>
                <w:iCs/>
                <w:sz w:val="20"/>
                <w:szCs w:val="20"/>
              </w:rPr>
            </w:pPr>
            <w:r w:rsidRPr="00A54A8D">
              <w:rPr>
                <w:rFonts w:ascii="GHEA Grapalat" w:hAnsi="GHEA Grapalat"/>
                <w:b/>
                <w:i/>
                <w:sz w:val="20"/>
                <w:szCs w:val="20"/>
              </w:rPr>
              <w:t>Лотов</w:t>
            </w:r>
          </w:p>
        </w:tc>
        <w:tc>
          <w:tcPr>
            <w:tcW w:w="6317" w:type="dxa"/>
            <w:vMerge w:val="restart"/>
            <w:vAlign w:val="center"/>
          </w:tcPr>
          <w:p w14:paraId="54774851" w14:textId="77777777" w:rsidR="00051B69" w:rsidRPr="00A54A8D" w:rsidRDefault="00051B69" w:rsidP="00051B69">
            <w:pPr>
              <w:widowControl w:val="0"/>
              <w:spacing w:after="120"/>
              <w:jc w:val="center"/>
              <w:rPr>
                <w:rFonts w:ascii="GHEA Grapalat" w:hAnsi="GHEA Grapalat"/>
                <w:b/>
                <w:bCs/>
                <w:i/>
                <w:iCs/>
              </w:rPr>
            </w:pPr>
            <w:r w:rsidRPr="00A54A8D">
              <w:rPr>
                <w:rFonts w:ascii="GHEA Grapalat" w:hAnsi="GHEA Grapalat"/>
                <w:b/>
                <w:i/>
              </w:rPr>
              <w:t>Наименование лота</w:t>
            </w:r>
          </w:p>
        </w:tc>
      </w:tr>
      <w:tr w:rsidR="00051B69" w:rsidRPr="00A54A8D" w14:paraId="044088D7" w14:textId="77777777" w:rsidTr="00EA35BC">
        <w:trPr>
          <w:jc w:val="center"/>
          <w:ins w:id="2" w:author="Vardan" w:date="2022-05-29T21:53:00Z"/>
        </w:trPr>
        <w:tc>
          <w:tcPr>
            <w:tcW w:w="1035" w:type="dxa"/>
            <w:vAlign w:val="center"/>
          </w:tcPr>
          <w:p w14:paraId="41662070" w14:textId="77777777" w:rsidR="00051B69" w:rsidRPr="00A54A8D" w:rsidRDefault="00051B69" w:rsidP="00051B69">
            <w:pPr>
              <w:widowControl w:val="0"/>
              <w:spacing w:after="120"/>
              <w:jc w:val="center"/>
              <w:rPr>
                <w:ins w:id="3" w:author="Vardan" w:date="2022-05-29T21:53:00Z"/>
                <w:rFonts w:ascii="GHEA Grapalat" w:hAnsi="GHEA Grapalat"/>
                <w:b/>
                <w:sz w:val="20"/>
                <w:szCs w:val="20"/>
                <w:lang w:val="en-US"/>
              </w:rPr>
            </w:pPr>
            <w:r w:rsidRPr="00A54A8D">
              <w:rPr>
                <w:rFonts w:ascii="GHEA Grapalat" w:hAnsi="GHEA Grapalat"/>
                <w:b/>
                <w:i/>
                <w:sz w:val="20"/>
                <w:szCs w:val="20"/>
              </w:rPr>
              <w:t>Номера</w:t>
            </w:r>
            <w:r w:rsidRPr="00A54A8D">
              <w:rPr>
                <w:rFonts w:ascii="GHEA Grapalat" w:hAnsi="GHEA Grapalat"/>
                <w:b/>
                <w:i/>
                <w:sz w:val="20"/>
                <w:szCs w:val="20"/>
                <w:lang w:val="en-US"/>
              </w:rPr>
              <w:t xml:space="preserve"> </w:t>
            </w:r>
          </w:p>
        </w:tc>
        <w:tc>
          <w:tcPr>
            <w:tcW w:w="1882" w:type="dxa"/>
            <w:vAlign w:val="center"/>
          </w:tcPr>
          <w:p w14:paraId="05F73C63" w14:textId="77777777" w:rsidR="00051B69" w:rsidRPr="00A54A8D" w:rsidRDefault="00051B69" w:rsidP="00051B69">
            <w:pPr>
              <w:widowControl w:val="0"/>
              <w:spacing w:after="120"/>
              <w:jc w:val="center"/>
              <w:rPr>
                <w:ins w:id="4" w:author="Vardan" w:date="2022-05-29T21:53:00Z"/>
                <w:rFonts w:ascii="GHEA Grapalat" w:hAnsi="GHEA Grapalat"/>
                <w:b/>
                <w:sz w:val="20"/>
                <w:szCs w:val="20"/>
              </w:rPr>
            </w:pPr>
            <w:r w:rsidRPr="00A54A8D">
              <w:rPr>
                <w:rFonts w:ascii="GHEA Grapalat" w:hAnsi="GHEA Grapalat"/>
                <w:b/>
                <w:i/>
                <w:sz w:val="20"/>
                <w:szCs w:val="20"/>
              </w:rPr>
              <w:t>Цена закупки</w:t>
            </w:r>
          </w:p>
        </w:tc>
        <w:tc>
          <w:tcPr>
            <w:tcW w:w="6317" w:type="dxa"/>
            <w:vMerge/>
            <w:vAlign w:val="center"/>
          </w:tcPr>
          <w:p w14:paraId="78D45151" w14:textId="77777777" w:rsidR="00051B69" w:rsidRPr="00A54A8D" w:rsidRDefault="00051B69" w:rsidP="00051B69">
            <w:pPr>
              <w:widowControl w:val="0"/>
              <w:spacing w:after="120"/>
              <w:jc w:val="both"/>
              <w:rPr>
                <w:ins w:id="5" w:author="Vardan" w:date="2022-05-29T21:53:00Z"/>
                <w:rFonts w:ascii="GHEA Grapalat" w:hAnsi="GHEA Grapalat"/>
                <w:u w:val="single"/>
              </w:rPr>
            </w:pPr>
          </w:p>
        </w:tc>
      </w:tr>
      <w:tr w:rsidR="007063E7" w:rsidRPr="00A54A8D" w14:paraId="61CFFAF7" w14:textId="77777777" w:rsidTr="00CC7FFB">
        <w:trPr>
          <w:jc w:val="center"/>
        </w:trPr>
        <w:tc>
          <w:tcPr>
            <w:tcW w:w="1035" w:type="dxa"/>
            <w:vAlign w:val="center"/>
          </w:tcPr>
          <w:p w14:paraId="3ACE4FB0" w14:textId="49D454B7" w:rsidR="007063E7" w:rsidRPr="00A54A8D" w:rsidRDefault="007063E7" w:rsidP="007063E7">
            <w:pPr>
              <w:widowControl w:val="0"/>
              <w:spacing w:after="120"/>
              <w:jc w:val="center"/>
              <w:rPr>
                <w:rFonts w:ascii="GHEA Grapalat" w:hAnsi="GHEA Grapalat"/>
              </w:rPr>
            </w:pPr>
            <w:r w:rsidRPr="00A54A8D">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41104FC8" w:rsidR="007063E7" w:rsidRPr="00640D43" w:rsidRDefault="005C032C" w:rsidP="007063E7">
            <w:pPr>
              <w:widowControl w:val="0"/>
              <w:spacing w:after="120"/>
              <w:jc w:val="center"/>
              <w:rPr>
                <w:rFonts w:ascii="GHEA Grapalat" w:hAnsi="GHEA Grapalat"/>
              </w:rPr>
            </w:pPr>
            <w:r>
              <w:rPr>
                <w:rFonts w:ascii="GHEA Grapalat" w:eastAsia="Calibri" w:hAnsi="GHEA Grapalat" w:cs="Calibri"/>
                <w:sz w:val="20"/>
                <w:szCs w:val="20"/>
              </w:rPr>
              <w:t>До</w:t>
            </w:r>
            <w:r>
              <w:rPr>
                <w:rFonts w:ascii="GHEA Grapalat" w:eastAsia="Calibri" w:hAnsi="GHEA Grapalat" w:cs="Calibri"/>
                <w:sz w:val="20"/>
                <w:szCs w:val="20"/>
                <w:lang w:val="en-US"/>
              </w:rPr>
              <w:t xml:space="preserve"> </w:t>
            </w:r>
            <w:r w:rsidR="00640D43">
              <w:rPr>
                <w:rFonts w:ascii="GHEA Grapalat" w:eastAsia="Calibri" w:hAnsi="GHEA Grapalat" w:cs="Calibri"/>
                <w:sz w:val="20"/>
                <w:szCs w:val="20"/>
              </w:rPr>
              <w:t>377450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42BB47EA" w:rsidR="007063E7" w:rsidRPr="00A54A8D" w:rsidRDefault="007063E7" w:rsidP="007063E7">
            <w:pPr>
              <w:widowControl w:val="0"/>
              <w:spacing w:after="120"/>
              <w:jc w:val="center"/>
              <w:rPr>
                <w:rFonts w:ascii="GHEA Grapalat" w:hAnsi="GHEA Grapalat"/>
                <w:sz w:val="20"/>
                <w:szCs w:val="20"/>
                <w:lang w:val="hy-AM"/>
              </w:rPr>
            </w:pPr>
            <w:r w:rsidRPr="00A54A8D">
              <w:rPr>
                <w:rFonts w:ascii="GHEA Grapalat" w:hAnsi="GHEA Grapalat"/>
                <w:sz w:val="20"/>
                <w:szCs w:val="20"/>
                <w:lang w:val="hy-AM"/>
              </w:rPr>
              <w:t xml:space="preserve">Консалтинговые услуги </w:t>
            </w:r>
            <w:r w:rsidR="00640D43" w:rsidRPr="00640D43">
              <w:rPr>
                <w:rFonts w:ascii="GHEA Grapalat" w:hAnsi="GHEA Grapalat"/>
                <w:sz w:val="20"/>
                <w:szCs w:val="20"/>
                <w:lang w:val="hy-AM"/>
              </w:rPr>
              <w:t>по техническому контролю качества работ, требующих срочных решений и непредвиденных потребностей административного округа Нор-Норк.</w:t>
            </w:r>
          </w:p>
        </w:tc>
      </w:tr>
    </w:tbl>
    <w:p w14:paraId="2AB3D7F1"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A54A8D" w:rsidRDefault="00F85D0C" w:rsidP="00B46D58">
      <w:pPr>
        <w:widowControl w:val="0"/>
        <w:spacing w:after="160"/>
        <w:jc w:val="center"/>
        <w:rPr>
          <w:rFonts w:ascii="GHEA Grapalat" w:hAnsi="GHEA Grapalat"/>
          <w:b/>
        </w:rPr>
      </w:pPr>
    </w:p>
    <w:p w14:paraId="49AD27FE" w14:textId="77777777" w:rsidR="00C00752" w:rsidRPr="00A54A8D" w:rsidRDefault="00693101" w:rsidP="00B46D58">
      <w:pPr>
        <w:widowControl w:val="0"/>
        <w:spacing w:after="160"/>
        <w:jc w:val="center"/>
        <w:rPr>
          <w:rFonts w:ascii="GHEA Grapalat" w:hAnsi="GHEA Grapalat"/>
          <w:b/>
        </w:rPr>
      </w:pPr>
      <w:r w:rsidRPr="00A54A8D">
        <w:rPr>
          <w:rFonts w:ascii="GHEA Grapalat" w:hAnsi="GHEA Grapalat"/>
          <w:b/>
        </w:rPr>
        <w:t>2.</w:t>
      </w:r>
      <w:r w:rsidR="002B32D6" w:rsidRPr="00A54A8D">
        <w:rPr>
          <w:rFonts w:ascii="GHEA Grapalat" w:hAnsi="GHEA Grapalat"/>
          <w:b/>
        </w:rPr>
        <w:t xml:space="preserve"> ТРЕБОВАНИЯ К ПРАВУ УЧАСТНИКА НА УЧАСТИЕ, </w:t>
      </w:r>
      <w:r w:rsidRPr="00A54A8D">
        <w:rPr>
          <w:rFonts w:ascii="GHEA Grapalat" w:hAnsi="GHEA Grapalat"/>
          <w:b/>
        </w:rPr>
        <w:br/>
      </w:r>
      <w:r w:rsidR="002B32D6" w:rsidRPr="00A54A8D">
        <w:rPr>
          <w:rFonts w:ascii="GHEA Grapalat" w:hAnsi="GHEA Grapalat"/>
          <w:b/>
        </w:rPr>
        <w:t>КВАЛИФИКАЦИОННЫЕ КРИТЕРИИ И ПОРЯДОК ИХ ОЦЕНКИ</w:t>
      </w:r>
    </w:p>
    <w:p w14:paraId="12E40724" w14:textId="77777777" w:rsidR="00753E6E" w:rsidRPr="00A54A8D" w:rsidRDefault="00096865" w:rsidP="00B46D58">
      <w:pPr>
        <w:widowControl w:val="0"/>
        <w:tabs>
          <w:tab w:val="left" w:pos="1134"/>
        </w:tabs>
        <w:spacing w:after="160"/>
        <w:ind w:firstLine="567"/>
        <w:jc w:val="both"/>
        <w:rPr>
          <w:rFonts w:ascii="GHEA Grapalat" w:hAnsi="GHEA Grapalat" w:cs="Arial Armenian"/>
        </w:rPr>
      </w:pPr>
      <w:r w:rsidRPr="00A54A8D">
        <w:rPr>
          <w:rFonts w:ascii="GHEA Grapalat" w:hAnsi="GHEA Grapalat"/>
        </w:rPr>
        <w:t>2.1</w:t>
      </w:r>
      <w:r w:rsidR="008E6E51" w:rsidRPr="00A54A8D">
        <w:rPr>
          <w:rFonts w:ascii="GHEA Grapalat" w:hAnsi="GHEA Grapalat"/>
        </w:rPr>
        <w:t>.</w:t>
      </w:r>
      <w:r w:rsidR="00693101" w:rsidRPr="00A54A8D">
        <w:rPr>
          <w:rFonts w:ascii="GHEA Grapalat" w:hAnsi="GHEA Grapalat"/>
        </w:rPr>
        <w:tab/>
      </w:r>
      <w:r w:rsidRPr="00A54A8D">
        <w:rPr>
          <w:rFonts w:ascii="GHEA Grapalat" w:hAnsi="GHEA Grapalat"/>
        </w:rPr>
        <w:t>В настоящей процедуре не имеют права участвовать лица:</w:t>
      </w:r>
    </w:p>
    <w:p w14:paraId="50F2B35D"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1)</w:t>
      </w:r>
      <w:r w:rsidR="00693101" w:rsidRPr="00A54A8D">
        <w:rPr>
          <w:rFonts w:ascii="GHEA Grapalat" w:hAnsi="GHEA Grapalat"/>
        </w:rPr>
        <w:tab/>
      </w:r>
      <w:r w:rsidRPr="00A54A8D">
        <w:rPr>
          <w:rFonts w:ascii="GHEA Grapalat" w:hAnsi="GHEA Grapalat"/>
        </w:rPr>
        <w:t xml:space="preserve">которые на день подачи заявки в судебном порядке признаны банкротом; </w:t>
      </w:r>
    </w:p>
    <w:p w14:paraId="09D7D4F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3)</w:t>
      </w:r>
      <w:r w:rsidR="00E1385B" w:rsidRPr="00A54A8D">
        <w:rPr>
          <w:rFonts w:ascii="GHEA Grapalat" w:hAnsi="GHEA Grapalat"/>
        </w:rPr>
        <w:tab/>
      </w:r>
      <w:r w:rsidRPr="00A54A8D">
        <w:rPr>
          <w:rFonts w:ascii="GHEA Grapalat" w:hAnsi="GHEA Grapalat"/>
        </w:rPr>
        <w:t xml:space="preserve">которые или представитель исполнительного органа которых в течение </w:t>
      </w:r>
      <w:r w:rsidR="008B6D0D" w:rsidRPr="00A54A8D">
        <w:rPr>
          <w:rFonts w:ascii="GHEA Grapalat" w:hAnsi="GHEA Grapalat"/>
        </w:rPr>
        <w:t xml:space="preserve">пяти </w:t>
      </w:r>
      <w:r w:rsidRPr="00A54A8D">
        <w:rPr>
          <w:rFonts w:ascii="GHEA Grapalat" w:hAnsi="GHEA Grapalat"/>
        </w:rPr>
        <w:t>лет, предшествующих дню подачи заявки, были осуждены за</w:t>
      </w:r>
      <w:r w:rsidR="003240F7" w:rsidRPr="00A54A8D">
        <w:rPr>
          <w:rFonts w:ascii="Courier New" w:hAnsi="Courier New" w:cs="Courier New"/>
          <w:lang w:val="en-US"/>
        </w:rPr>
        <w:t> </w:t>
      </w:r>
      <w:r w:rsidRPr="00A54A8D">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54A8D">
        <w:rPr>
          <w:rFonts w:ascii="Courier New" w:hAnsi="Courier New" w:cs="Courier New"/>
          <w:lang w:val="en-US"/>
        </w:rPr>
        <w:t> </w:t>
      </w:r>
      <w:r w:rsidRPr="00A54A8D">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54A8D">
        <w:rPr>
          <w:rFonts w:ascii="GHEA Grapalat" w:hAnsi="GHEA Grapalat"/>
        </w:rPr>
        <w:t>гашена</w:t>
      </w:r>
      <w:r w:rsidR="00EB76D0" w:rsidRPr="00A54A8D">
        <w:rPr>
          <w:rFonts w:ascii="GHEA Grapalat" w:hAnsi="GHEA Grapalat"/>
        </w:rPr>
        <w:t xml:space="preserve"> или отменена</w:t>
      </w:r>
      <w:r w:rsidR="003240F7" w:rsidRPr="00A54A8D">
        <w:rPr>
          <w:rFonts w:ascii="GHEA Grapalat" w:hAnsi="GHEA Grapalat"/>
        </w:rPr>
        <w:t>;</w:t>
      </w:r>
    </w:p>
    <w:p w14:paraId="3812144C"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E1385B" w:rsidRPr="00A54A8D">
        <w:rPr>
          <w:rFonts w:ascii="GHEA Grapalat" w:hAnsi="GHEA Grapalat"/>
        </w:rPr>
        <w:tab/>
      </w:r>
      <w:r w:rsidR="008B6D0D" w:rsidRPr="00A54A8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54A8D">
        <w:rPr>
          <w:rFonts w:ascii="GHEA Grapalat" w:hAnsi="GHEA Grapalat"/>
        </w:rPr>
        <w:t>;</w:t>
      </w:r>
    </w:p>
    <w:p w14:paraId="28A1782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5)</w:t>
      </w:r>
      <w:r w:rsidR="00E1385B" w:rsidRPr="00A54A8D">
        <w:rPr>
          <w:rFonts w:ascii="GHEA Grapalat" w:hAnsi="GHEA Grapalat"/>
        </w:rPr>
        <w:tab/>
      </w:r>
      <w:r w:rsidRPr="00A54A8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54A8D">
        <w:rPr>
          <w:rFonts w:ascii="Courier New" w:hAnsi="Courier New" w:cs="Courier New"/>
          <w:lang w:val="en-US"/>
        </w:rPr>
        <w:t> </w:t>
      </w:r>
      <w:r w:rsidRPr="00A54A8D">
        <w:rPr>
          <w:rFonts w:ascii="GHEA Grapalat" w:hAnsi="GHEA Grapalat"/>
        </w:rPr>
        <w:t xml:space="preserve">закупках; </w:t>
      </w:r>
    </w:p>
    <w:p w14:paraId="6B0EC5D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6)</w:t>
      </w:r>
      <w:r w:rsidRPr="00A54A8D">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0C831A7"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lastRenderedPageBreak/>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2.2.</w:t>
      </w:r>
      <w:r w:rsidRPr="00A54A8D">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A54A8D" w:rsidRDefault="00FA0212" w:rsidP="00B46D58">
      <w:pPr>
        <w:widowControl w:val="0"/>
        <w:tabs>
          <w:tab w:val="left" w:pos="1134"/>
        </w:tabs>
        <w:spacing w:after="160"/>
        <w:ind w:firstLine="567"/>
        <w:jc w:val="both"/>
        <w:rPr>
          <w:rFonts w:ascii="GHEA Grapalat" w:hAnsi="GHEA Grapalat"/>
        </w:rPr>
      </w:pPr>
    </w:p>
    <w:p w14:paraId="4C90C6E0" w14:textId="77777777" w:rsidR="00BA3554" w:rsidRPr="00A54A8D" w:rsidRDefault="00BA3554" w:rsidP="00B46D58">
      <w:pPr>
        <w:widowControl w:val="0"/>
        <w:tabs>
          <w:tab w:val="left" w:pos="1134"/>
        </w:tabs>
        <w:spacing w:after="160"/>
        <w:ind w:firstLine="567"/>
        <w:jc w:val="both"/>
        <w:rPr>
          <w:rFonts w:ascii="GHEA Grapalat" w:hAnsi="GHEA Grapalat"/>
        </w:rPr>
      </w:pPr>
      <w:r w:rsidRPr="00A54A8D">
        <w:rPr>
          <w:rFonts w:ascii="GHEA Grapalat" w:hAnsi="GHEA Grapalat"/>
        </w:rPr>
        <w:t>Запрещается одновременное участие в настоящей процедуре</w:t>
      </w:r>
      <w:r w:rsidR="00F4264D" w:rsidRPr="00A54A8D">
        <w:rPr>
          <w:rFonts w:ascii="GHEA Grapalat" w:hAnsi="GHEA Grapalat"/>
        </w:rPr>
        <w:t xml:space="preserve"> (</w:t>
      </w:r>
      <w:r w:rsidR="00DA4643" w:rsidRPr="00A54A8D">
        <w:rPr>
          <w:rFonts w:ascii="GHEA Grapalat" w:hAnsi="GHEA Grapalat"/>
        </w:rPr>
        <w:t>на о</w:t>
      </w:r>
      <w:r w:rsidR="00EE7758" w:rsidRPr="00A54A8D">
        <w:rPr>
          <w:rFonts w:ascii="GHEA Grapalat" w:hAnsi="GHEA Grapalat"/>
        </w:rPr>
        <w:t>дин и тот же</w:t>
      </w:r>
      <w:r w:rsidR="00DA4643" w:rsidRPr="00A54A8D">
        <w:rPr>
          <w:rFonts w:ascii="GHEA Grapalat" w:hAnsi="GHEA Grapalat"/>
        </w:rPr>
        <w:t xml:space="preserve"> лот</w:t>
      </w:r>
      <w:r w:rsidR="00F4264D" w:rsidRPr="00A54A8D">
        <w:rPr>
          <w:rFonts w:ascii="GHEA Grapalat" w:hAnsi="GHEA Grapalat"/>
        </w:rPr>
        <w:t>)</w:t>
      </w:r>
      <w:r w:rsidRPr="00A54A8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A54A8D"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rPr>
        <w:t>По смыслу пункта 119 Порядка:</w:t>
      </w:r>
    </w:p>
    <w:p w14:paraId="1BFA7EA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1)</w:t>
      </w:r>
      <w:r w:rsidR="00E1385B" w:rsidRPr="00A54A8D">
        <w:rPr>
          <w:rFonts w:ascii="GHEA Grapalat" w:hAnsi="GHEA Grapalat"/>
        </w:rPr>
        <w:tab/>
      </w:r>
      <w:r w:rsidRPr="00A54A8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54A8D">
        <w:rPr>
          <w:rFonts w:ascii="GHEA Grapalat" w:hAnsi="GHEA Grapalat"/>
          <w:color w:val="000000"/>
        </w:rPr>
        <w:t xml:space="preserve"> </w:t>
      </w:r>
    </w:p>
    <w:p w14:paraId="73D8CFE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2)</w:t>
      </w:r>
      <w:r w:rsidR="00E1385B" w:rsidRPr="00A54A8D">
        <w:rPr>
          <w:rFonts w:ascii="GHEA Grapalat" w:hAnsi="GHEA Grapalat"/>
          <w:color w:val="000000"/>
        </w:rPr>
        <w:tab/>
      </w:r>
      <w:r w:rsidRPr="00A54A8D">
        <w:rPr>
          <w:rFonts w:ascii="GHEA Grapalat" w:hAnsi="GHEA Grapalat"/>
          <w:color w:val="000000"/>
        </w:rPr>
        <w:t xml:space="preserve">физические и юридические лица считаются взаимосвязанными, если </w:t>
      </w:r>
      <w:r w:rsidRPr="00A54A8D">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3)</w:t>
      </w:r>
      <w:r w:rsidR="00E1385B" w:rsidRPr="00A54A8D">
        <w:rPr>
          <w:rFonts w:ascii="GHEA Grapalat" w:hAnsi="GHEA Grapalat"/>
        </w:rPr>
        <w:tab/>
      </w:r>
      <w:r w:rsidRPr="00A54A8D">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54A8D">
        <w:rPr>
          <w:rFonts w:ascii="Courier New" w:hAnsi="Courier New" w:cs="Courier New"/>
          <w:color w:val="000000"/>
          <w:lang w:val="en-US"/>
        </w:rPr>
        <w:t> </w:t>
      </w:r>
      <w:r w:rsidRPr="00A54A8D">
        <w:rPr>
          <w:rFonts w:ascii="GHEA Grapalat" w:hAnsi="GHEA Grapalat"/>
          <w:color w:val="000000"/>
        </w:rPr>
        <w:t>лица;</w:t>
      </w:r>
    </w:p>
    <w:p w14:paraId="6077B16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A54A8D" w:rsidRDefault="00D5674E" w:rsidP="006A1FFF">
      <w:pPr>
        <w:widowControl w:val="0"/>
        <w:tabs>
          <w:tab w:val="left" w:pos="1134"/>
        </w:tabs>
        <w:spacing w:after="160"/>
        <w:ind w:firstLine="567"/>
        <w:jc w:val="both"/>
        <w:rPr>
          <w:rFonts w:ascii="GHEA Grapalat" w:hAnsi="GHEA Grapalat"/>
          <w:color w:val="000000"/>
        </w:rPr>
      </w:pPr>
      <w:r w:rsidRPr="00A54A8D">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54A8D">
        <w:rPr>
          <w:rFonts w:ascii="GHEA Grapalat" w:hAnsi="GHEA Grapalat"/>
          <w:color w:val="000000"/>
        </w:rPr>
        <w:t xml:space="preserve">внуки, </w:t>
      </w:r>
      <w:r w:rsidRPr="00A54A8D">
        <w:rPr>
          <w:rFonts w:ascii="GHEA Grapalat" w:hAnsi="GHEA Grapalat"/>
          <w:color w:val="000000"/>
        </w:rPr>
        <w:t>супруг сестры или супруга брата и их дети.</w:t>
      </w:r>
    </w:p>
    <w:p w14:paraId="6752F38F" w14:textId="77777777" w:rsidR="00590D1B" w:rsidRPr="00A54A8D" w:rsidRDefault="00590D1B" w:rsidP="00590D1B">
      <w:pPr>
        <w:widowControl w:val="0"/>
        <w:spacing w:after="160"/>
        <w:ind w:firstLine="567"/>
        <w:jc w:val="both"/>
        <w:rPr>
          <w:rFonts w:ascii="GHEA Grapalat" w:hAnsi="GHEA Grapalat"/>
          <w:spacing w:val="-6"/>
          <w:lang w:val="hy-AM"/>
        </w:rPr>
      </w:pPr>
      <w:r w:rsidRPr="00A54A8D">
        <w:rPr>
          <w:rFonts w:ascii="GHEA Grapalat" w:hAnsi="GHEA Grapalat"/>
          <w:b/>
          <w:bCs/>
        </w:rPr>
        <w:lastRenderedPageBreak/>
        <w:t>Отобранный</w:t>
      </w:r>
      <w:r w:rsidRPr="00A54A8D">
        <w:rPr>
          <w:rFonts w:ascii="GHEA Grapalat" w:hAnsi="GHEA Grapalat"/>
          <w:b/>
          <w:bCs/>
          <w:spacing w:val="-6"/>
        </w:rPr>
        <w:t xml:space="preserve"> участник определяется в соответствии с частью 2 статьи 44 Закона </w:t>
      </w:r>
      <w:r w:rsidRPr="00A54A8D">
        <w:rPr>
          <w:rFonts w:ascii="GHEA Grapalat" w:hAnsi="GHEA Grapalat"/>
          <w:b/>
          <w:bCs/>
        </w:rPr>
        <w:t xml:space="preserve">РА "О закупках" </w:t>
      </w:r>
      <w:r w:rsidRPr="00A54A8D">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6A6BAF47" w14:textId="24F8431E" w:rsidR="003D08B6" w:rsidRPr="00A54A8D" w:rsidRDefault="00096865"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w:t>
      </w:r>
      <w:r w:rsidR="00D13662" w:rsidRPr="00A54A8D">
        <w:rPr>
          <w:rFonts w:ascii="GHEA Grapalat" w:hAnsi="GHEA Grapalat"/>
        </w:rPr>
        <w:t>.</w:t>
      </w:r>
      <w:r w:rsidR="00462C2B" w:rsidRPr="00A54A8D">
        <w:rPr>
          <w:rFonts w:ascii="GHEA Grapalat" w:hAnsi="GHEA Grapalat"/>
        </w:rPr>
        <w:t xml:space="preserve"> </w:t>
      </w:r>
      <w:r w:rsidR="003D08B6" w:rsidRPr="00A54A8D">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1)</w:t>
      </w:r>
      <w:r w:rsidRPr="00A54A8D">
        <w:rPr>
          <w:rFonts w:ascii="GHEA Grapalat" w:hAnsi="GHEA Grapalat"/>
        </w:rPr>
        <w:tab/>
        <w:t>профессиональный опыт,</w:t>
      </w:r>
    </w:p>
    <w:p w14:paraId="3BBB399F" w14:textId="0680AEC4" w:rsidR="003D08B6" w:rsidRPr="00A54A8D" w:rsidRDefault="00590D1B" w:rsidP="003D08B6">
      <w:pPr>
        <w:widowControl w:val="0"/>
        <w:tabs>
          <w:tab w:val="left" w:pos="1134"/>
        </w:tabs>
        <w:spacing w:after="160" w:line="360" w:lineRule="auto"/>
        <w:ind w:firstLine="567"/>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трудовые ресурсы.</w:t>
      </w:r>
    </w:p>
    <w:p w14:paraId="26468520" w14:textId="03EA612A"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A54A8D"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A54A8D"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A54A8D" w:rsidRDefault="00590D1B" w:rsidP="00590D1B">
            <w:pPr>
              <w:jc w:val="center"/>
              <w:rPr>
                <w:rFonts w:ascii="GHEA Grapalat" w:hAnsi="GHEA Grapalat" w:cs="Sylfaen"/>
                <w:b/>
                <w:sz w:val="20"/>
              </w:rPr>
            </w:pPr>
            <w:r w:rsidRPr="00A54A8D">
              <w:rPr>
                <w:rFonts w:ascii="GHEA Grapalat" w:hAnsi="GHEA Grapalat" w:cs="Sylfaen"/>
                <w:b/>
                <w:sz w:val="20"/>
              </w:rPr>
              <w:t>Оценка</w:t>
            </w:r>
          </w:p>
        </w:tc>
      </w:tr>
      <w:tr w:rsidR="00590D1B" w:rsidRPr="00A54A8D"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A54A8D"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A54A8D"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A54A8D" w:rsidRDefault="00590D1B" w:rsidP="00590D1B">
            <w:pPr>
              <w:jc w:val="center"/>
              <w:rPr>
                <w:rFonts w:ascii="GHEA Grapalat" w:hAnsi="GHEA Grapalat" w:cs="Sylfaen"/>
                <w:sz w:val="20"/>
              </w:rPr>
            </w:pPr>
            <w:r w:rsidRPr="00A54A8D">
              <w:rPr>
                <w:rFonts w:ascii="GHEA Grapalat" w:hAnsi="GHEA Grapalat" w:cs="Sylfaen"/>
                <w:b/>
                <w:sz w:val="20"/>
              </w:rPr>
              <w:t>Пропорции</w:t>
            </w:r>
          </w:p>
        </w:tc>
      </w:tr>
      <w:tr w:rsidR="00590D1B" w:rsidRPr="00A54A8D"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ТЕХНИЧЕСКОЕ ПРЕДЛОЖЕНИЕ (ТП</w:t>
            </w:r>
            <w:r w:rsidRPr="00A54A8D">
              <w:rPr>
                <w:rFonts w:ascii="GHEA Grapalat" w:hAnsi="GHEA Grapalat" w:cs="Sylfaen"/>
                <w:b/>
                <w:sz w:val="20"/>
                <w:lang w:val="hy-AM"/>
              </w:rPr>
              <w:t xml:space="preserve"> </w:t>
            </w:r>
            <w:r w:rsidRPr="00A54A8D">
              <w:rPr>
                <w:rFonts w:ascii="GHEA Grapalat" w:hAnsi="GHEA Grapalat" w:cs="Sylfaen"/>
                <w:b/>
                <w:sz w:val="20"/>
              </w:rPr>
              <w:t>= ТП 1</w:t>
            </w:r>
            <w:r w:rsidRPr="00A54A8D">
              <w:rPr>
                <w:rFonts w:ascii="GHEA Grapalat" w:hAnsi="GHEA Grapalat" w:cs="Sylfaen"/>
                <w:b/>
                <w:sz w:val="20"/>
                <w:lang w:val="hy-AM"/>
              </w:rPr>
              <w:t xml:space="preserve"> </w:t>
            </w:r>
            <w:r w:rsidRPr="00A54A8D">
              <w:rPr>
                <w:rFonts w:ascii="GHEA Grapalat" w:hAnsi="GHEA Grapalat" w:cs="Sylfaen"/>
                <w:b/>
                <w:sz w:val="20"/>
              </w:rPr>
              <w:t>+ ТП 2)</w:t>
            </w:r>
          </w:p>
          <w:p w14:paraId="35988844" w14:textId="5F33722F"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w:t>
            </w:r>
            <w:r w:rsidRPr="00A54A8D">
              <w:t xml:space="preserve"> </w:t>
            </w:r>
            <w:r w:rsidRPr="00A54A8D">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70 %</w:t>
            </w:r>
          </w:p>
        </w:tc>
      </w:tr>
      <w:tr w:rsidR="00590D1B" w:rsidRPr="00A54A8D"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30 %</w:t>
            </w:r>
          </w:p>
        </w:tc>
      </w:tr>
    </w:tbl>
    <w:p w14:paraId="40325847" w14:textId="77777777" w:rsidR="00590D1B" w:rsidRPr="00A54A8D"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2.4.1 Предъявляемые к участнику:</w:t>
      </w:r>
    </w:p>
    <w:p w14:paraId="10B20EAE"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Armenian"/>
        </w:rPr>
      </w:pPr>
      <w:r w:rsidRPr="00A54A8D">
        <w:rPr>
          <w:rFonts w:ascii="GHEA Grapalat" w:hAnsi="GHEA Grapalat"/>
        </w:rPr>
        <w:t>1)</w:t>
      </w:r>
      <w:r w:rsidRPr="00A54A8D">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A54A8D" w14:paraId="31081D85" w14:textId="77777777" w:rsidTr="008C1FF8">
        <w:tc>
          <w:tcPr>
            <w:tcW w:w="675" w:type="dxa"/>
          </w:tcPr>
          <w:p w14:paraId="19E9D978"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s="Arial Armenian"/>
                <w:sz w:val="20"/>
              </w:rPr>
              <w:t>N</w:t>
            </w:r>
          </w:p>
        </w:tc>
        <w:tc>
          <w:tcPr>
            <w:tcW w:w="3261" w:type="dxa"/>
          </w:tcPr>
          <w:p w14:paraId="3B48832C"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Условия, представленные к опыту</w:t>
            </w:r>
          </w:p>
        </w:tc>
        <w:tc>
          <w:tcPr>
            <w:tcW w:w="3028" w:type="dxa"/>
          </w:tcPr>
          <w:p w14:paraId="67DCF9C3"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Требуемые документы и условия к последним</w:t>
            </w:r>
          </w:p>
        </w:tc>
        <w:tc>
          <w:tcPr>
            <w:tcW w:w="2322" w:type="dxa"/>
          </w:tcPr>
          <w:p w14:paraId="23669252"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Аналогичность</w:t>
            </w:r>
          </w:p>
        </w:tc>
      </w:tr>
      <w:tr w:rsidR="003D08B6" w:rsidRPr="00A54A8D" w14:paraId="59FF1E0A" w14:textId="77777777" w:rsidTr="008C1FF8">
        <w:tc>
          <w:tcPr>
            <w:tcW w:w="675" w:type="dxa"/>
          </w:tcPr>
          <w:p w14:paraId="1F6146F8" w14:textId="770A676B"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1</w:t>
            </w:r>
          </w:p>
        </w:tc>
        <w:tc>
          <w:tcPr>
            <w:tcW w:w="3261" w:type="dxa"/>
          </w:tcPr>
          <w:p w14:paraId="71EC4ECA" w14:textId="58D3815C" w:rsidR="003D08B6" w:rsidRPr="00A54A8D" w:rsidRDefault="00A14368"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A54A8D">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копии ранее заключенного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а для оценки надлежащего исполнения указанного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копию протокола приемки-передачи и т.п.), утвержденный сторонами данного договора, </w:t>
            </w:r>
            <w:r w:rsidRPr="00A54A8D">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A54A8D" w:rsidRDefault="005F4445"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A54A8D" w:rsidRDefault="003D08B6" w:rsidP="00C761DB">
      <w:pPr>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A54A8D" w:rsidRDefault="00462C2B" w:rsidP="00C761DB">
      <w:pPr>
        <w:ind w:firstLine="540"/>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квалификационный критерий "Трудовые ресурсы" устанавливается и оценивается в следующем порядке:</w:t>
      </w:r>
    </w:p>
    <w:p w14:paraId="7C7E6DB5" w14:textId="79AC185D" w:rsidR="007063E7" w:rsidRDefault="006F091A" w:rsidP="00DC4ABB">
      <w:pPr>
        <w:widowControl w:val="0"/>
        <w:tabs>
          <w:tab w:val="left" w:pos="1134"/>
        </w:tabs>
        <w:spacing w:after="160" w:line="360" w:lineRule="auto"/>
        <w:ind w:firstLine="567"/>
        <w:jc w:val="both"/>
        <w:rPr>
          <w:rFonts w:ascii="GHEA Grapalat" w:hAnsi="GHEA Grapalat"/>
          <w:b/>
          <w:bCs/>
          <w:lang w:val="hy-AM"/>
        </w:rPr>
      </w:pPr>
      <w:r w:rsidRPr="00A54A8D">
        <w:rPr>
          <w:rFonts w:ascii="GHEA Grapalat" w:hAnsi="GHEA Grapalat"/>
          <w:b/>
          <w:bCs/>
        </w:rPr>
        <w:t xml:space="preserve">а) </w:t>
      </w:r>
      <w:r w:rsidR="007063E7" w:rsidRPr="007063E7">
        <w:rPr>
          <w:rFonts w:ascii="GHEA Grapalat" w:hAnsi="GHEA Grapalat"/>
          <w:b/>
          <w:bCs/>
        </w:rPr>
        <w:t>в штате должно быть задействовано как минимум одно лицо в общественной, жилой и производственной сферах инженер технический контролер .</w:t>
      </w:r>
    </w:p>
    <w:p w14:paraId="67B65724" w14:textId="7D0323B9" w:rsidR="00C761DB" w:rsidRPr="00FB12F3" w:rsidRDefault="00C761DB" w:rsidP="00DC4ABB">
      <w:pPr>
        <w:widowControl w:val="0"/>
        <w:tabs>
          <w:tab w:val="left" w:pos="1134"/>
        </w:tabs>
        <w:spacing w:after="160" w:line="360" w:lineRule="auto"/>
        <w:ind w:firstLine="567"/>
        <w:jc w:val="both"/>
        <w:rPr>
          <w:rFonts w:ascii="GHEA Grapalat" w:hAnsi="GHEA Grapalat"/>
        </w:rPr>
      </w:pPr>
      <w:r w:rsidRPr="00FB12F3">
        <w:rPr>
          <w:rFonts w:ascii="GHEA Grapalat" w:hAnsi="GHEA Grapalat"/>
        </w:rPr>
        <w:t>б)</w:t>
      </w:r>
      <w:r w:rsidRPr="00A54A8D">
        <w:rPr>
          <w:rFonts w:ascii="GHEA Grapalat" w:hAnsi="GHEA Grapalat"/>
          <w:b/>
          <w:bCs/>
        </w:rPr>
        <w:t xml:space="preserve"> </w:t>
      </w:r>
      <w:r w:rsidRPr="00FB12F3">
        <w:rPr>
          <w:rFonts w:ascii="GHEA Grapalat" w:hAnsi="GHEA Grapalat"/>
        </w:rPr>
        <w:t>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A54A8D"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A54A8D"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A54A8D" w:rsidRDefault="006F091A" w:rsidP="008C1FF8">
            <w:pPr>
              <w:jc w:val="center"/>
              <w:rPr>
                <w:rFonts w:ascii="GHEA Grapalat" w:hAnsi="GHEA Grapalat"/>
              </w:rPr>
            </w:pPr>
            <w:r w:rsidRPr="00A54A8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A54A8D" w:rsidRDefault="006F091A" w:rsidP="008C1FF8">
            <w:pPr>
              <w:jc w:val="center"/>
              <w:rPr>
                <w:rFonts w:ascii="GHEA Grapalat" w:hAnsi="GHEA Grapalat"/>
              </w:rPr>
            </w:pPr>
            <w:r w:rsidRPr="00A54A8D">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A54A8D" w:rsidRDefault="006F091A" w:rsidP="008C1FF8">
            <w:pPr>
              <w:jc w:val="center"/>
              <w:rPr>
                <w:rFonts w:ascii="GHEA Grapalat" w:hAnsi="GHEA Grapalat"/>
              </w:rPr>
            </w:pPr>
            <w:r w:rsidRPr="00A54A8D">
              <w:rPr>
                <w:rFonts w:ascii="GHEA Grapalat" w:hAnsi="GHEA Grapalat"/>
              </w:rPr>
              <w:t>Специалисты</w:t>
            </w:r>
          </w:p>
        </w:tc>
      </w:tr>
      <w:tr w:rsidR="006F091A" w:rsidRPr="00A54A8D"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A54A8D"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A54A8D"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A54A8D" w:rsidRDefault="00C761DB" w:rsidP="008C1FF8">
            <w:pPr>
              <w:jc w:val="center"/>
              <w:rPr>
                <w:rFonts w:ascii="GHEA Grapalat" w:hAnsi="GHEA Grapalat" w:cs="Arial"/>
                <w:sz w:val="20"/>
              </w:rPr>
            </w:pPr>
            <w:r w:rsidRPr="00A54A8D">
              <w:rPr>
                <w:rFonts w:ascii="GHEA Grapalat" w:hAnsi="GHEA Grapalat"/>
              </w:rPr>
              <w:t>К</w:t>
            </w:r>
            <w:r w:rsidR="006F091A" w:rsidRPr="00A54A8D">
              <w:rPr>
                <w:rFonts w:ascii="GHEA Grapalat" w:hAnsi="GHEA Grapalat"/>
              </w:rPr>
              <w:t>валификация</w:t>
            </w:r>
            <w:r w:rsidRPr="00A54A8D">
              <w:rPr>
                <w:rFonts w:ascii="GHEA Grapalat" w:hAnsi="GHEA Grapalat"/>
              </w:rPr>
              <w:t xml:space="preserve"> </w:t>
            </w:r>
            <w:r w:rsidRPr="00A54A8D">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A54A8D" w:rsidRDefault="006F091A" w:rsidP="008C1FF8">
            <w:pPr>
              <w:ind w:left="27"/>
              <w:rPr>
                <w:rFonts w:ascii="GHEA Grapalat" w:hAnsi="GHEA Grapalat" w:cs="Arial"/>
                <w:sz w:val="20"/>
              </w:rPr>
            </w:pPr>
            <w:r w:rsidRPr="00A54A8D">
              <w:rPr>
                <w:rFonts w:ascii="GHEA Grapalat" w:hAnsi="GHEA Grapalat"/>
                <w:lang w:val="hy-AM"/>
              </w:rPr>
              <w:t xml:space="preserve">                        </w:t>
            </w:r>
            <w:r w:rsidRPr="00A54A8D">
              <w:rPr>
                <w:rFonts w:ascii="GHEA Grapalat" w:hAnsi="GHEA Grapalat"/>
              </w:rPr>
              <w:t>трудовой опыт</w:t>
            </w:r>
          </w:p>
        </w:tc>
      </w:tr>
      <w:tr w:rsidR="006F091A" w:rsidRPr="00A54A8D"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A54A8D"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A54A8D"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A54A8D" w:rsidRDefault="006F091A" w:rsidP="008C1FF8">
            <w:pPr>
              <w:jc w:val="center"/>
              <w:rPr>
                <w:rFonts w:ascii="GHEA Grapalat" w:hAnsi="GHEA Grapalat" w:cs="Arial"/>
                <w:sz w:val="20"/>
              </w:rPr>
            </w:pPr>
          </w:p>
        </w:tc>
        <w:tc>
          <w:tcPr>
            <w:tcW w:w="2453" w:type="dxa"/>
            <w:vAlign w:val="center"/>
          </w:tcPr>
          <w:p w14:paraId="09E3142B" w14:textId="77777777" w:rsidR="006F091A" w:rsidRPr="00A54A8D" w:rsidRDefault="006F091A" w:rsidP="008C1FF8">
            <w:pPr>
              <w:jc w:val="center"/>
              <w:rPr>
                <w:rFonts w:ascii="GHEA Grapalat" w:hAnsi="GHEA Grapalat" w:cs="Arial"/>
                <w:sz w:val="20"/>
              </w:rPr>
            </w:pPr>
            <w:r w:rsidRPr="00A54A8D">
              <w:rPr>
                <w:rFonts w:ascii="GHEA Grapalat" w:hAnsi="GHEA Grapalat"/>
              </w:rPr>
              <w:t>период</w:t>
            </w:r>
          </w:p>
        </w:tc>
        <w:tc>
          <w:tcPr>
            <w:tcW w:w="4257" w:type="dxa"/>
            <w:vAlign w:val="center"/>
          </w:tcPr>
          <w:p w14:paraId="67896DD1" w14:textId="77777777" w:rsidR="006F091A" w:rsidRPr="00A54A8D" w:rsidRDefault="006F091A" w:rsidP="008C1FF8">
            <w:pPr>
              <w:jc w:val="center"/>
              <w:rPr>
                <w:rFonts w:ascii="GHEA Grapalat" w:hAnsi="GHEA Grapalat" w:cs="Arial"/>
                <w:sz w:val="20"/>
              </w:rPr>
            </w:pPr>
            <w:r w:rsidRPr="00A54A8D">
              <w:rPr>
                <w:rFonts w:ascii="GHEA Grapalat" w:hAnsi="GHEA Grapalat"/>
              </w:rPr>
              <w:t>сфера деятельности и выполненная работа</w:t>
            </w:r>
          </w:p>
        </w:tc>
      </w:tr>
      <w:tr w:rsidR="006F091A" w:rsidRPr="00A54A8D"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A54A8D"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A54A8D" w:rsidRDefault="006F091A" w:rsidP="008C1FF8">
            <w:pPr>
              <w:ind w:firstLine="567"/>
              <w:jc w:val="both"/>
              <w:rPr>
                <w:rFonts w:ascii="GHEA Grapalat" w:hAnsi="GHEA Grapalat" w:cs="Arial Armenian"/>
                <w:sz w:val="20"/>
              </w:rPr>
            </w:pPr>
          </w:p>
        </w:tc>
        <w:tc>
          <w:tcPr>
            <w:tcW w:w="2200" w:type="dxa"/>
          </w:tcPr>
          <w:p w14:paraId="515A8DDD" w14:textId="70491640" w:rsidR="006F091A" w:rsidRPr="00A54A8D" w:rsidRDefault="006F091A" w:rsidP="008C1FF8">
            <w:pPr>
              <w:ind w:firstLine="567"/>
              <w:jc w:val="both"/>
              <w:rPr>
                <w:rFonts w:ascii="GHEA Grapalat" w:hAnsi="GHEA Grapalat" w:cs="Arial Armenian"/>
                <w:sz w:val="20"/>
              </w:rPr>
            </w:pPr>
          </w:p>
        </w:tc>
        <w:tc>
          <w:tcPr>
            <w:tcW w:w="2453" w:type="dxa"/>
          </w:tcPr>
          <w:p w14:paraId="1A012B5B" w14:textId="77777777" w:rsidR="006F091A" w:rsidRPr="00A54A8D" w:rsidRDefault="006F091A" w:rsidP="008C1FF8">
            <w:pPr>
              <w:ind w:firstLine="567"/>
              <w:jc w:val="both"/>
              <w:rPr>
                <w:rFonts w:ascii="GHEA Grapalat" w:hAnsi="GHEA Grapalat" w:cs="Arial Armenian"/>
                <w:sz w:val="20"/>
              </w:rPr>
            </w:pPr>
          </w:p>
        </w:tc>
        <w:tc>
          <w:tcPr>
            <w:tcW w:w="4257" w:type="dxa"/>
          </w:tcPr>
          <w:p w14:paraId="39E91441" w14:textId="77777777" w:rsidR="006F091A" w:rsidRPr="00A54A8D" w:rsidRDefault="006F091A" w:rsidP="008C1FF8">
            <w:pPr>
              <w:ind w:firstLine="567"/>
              <w:jc w:val="both"/>
              <w:rPr>
                <w:rFonts w:ascii="GHEA Grapalat" w:hAnsi="GHEA Grapalat" w:cs="Arial Armenian"/>
                <w:sz w:val="20"/>
              </w:rPr>
            </w:pPr>
          </w:p>
        </w:tc>
      </w:tr>
      <w:tr w:rsidR="006F091A" w:rsidRPr="00A54A8D"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A54A8D" w:rsidRDefault="006F091A" w:rsidP="008C1FF8">
            <w:pPr>
              <w:ind w:firstLine="567"/>
              <w:jc w:val="both"/>
              <w:rPr>
                <w:rFonts w:ascii="GHEA Grapalat" w:hAnsi="GHEA Grapalat" w:cs="Arial Armenian"/>
                <w:sz w:val="20"/>
              </w:rPr>
            </w:pPr>
          </w:p>
        </w:tc>
        <w:tc>
          <w:tcPr>
            <w:tcW w:w="1030" w:type="dxa"/>
          </w:tcPr>
          <w:p w14:paraId="634824AB" w14:textId="77777777" w:rsidR="006F091A" w:rsidRPr="00A54A8D" w:rsidRDefault="006F091A" w:rsidP="008C1FF8">
            <w:pPr>
              <w:ind w:firstLine="567"/>
              <w:jc w:val="both"/>
              <w:rPr>
                <w:rFonts w:ascii="GHEA Grapalat" w:hAnsi="GHEA Grapalat" w:cs="Arial Armenian"/>
                <w:sz w:val="20"/>
              </w:rPr>
            </w:pPr>
          </w:p>
        </w:tc>
        <w:tc>
          <w:tcPr>
            <w:tcW w:w="2200" w:type="dxa"/>
          </w:tcPr>
          <w:p w14:paraId="0BB0826A" w14:textId="531B8EF5" w:rsidR="006F091A" w:rsidRPr="00A54A8D" w:rsidRDefault="006F091A" w:rsidP="008C1FF8">
            <w:pPr>
              <w:ind w:firstLine="567"/>
              <w:jc w:val="both"/>
              <w:rPr>
                <w:rFonts w:ascii="GHEA Grapalat" w:hAnsi="GHEA Grapalat" w:cs="Arial Armenian"/>
                <w:sz w:val="20"/>
              </w:rPr>
            </w:pPr>
          </w:p>
        </w:tc>
        <w:tc>
          <w:tcPr>
            <w:tcW w:w="2453" w:type="dxa"/>
          </w:tcPr>
          <w:p w14:paraId="0D87CFD6" w14:textId="77777777" w:rsidR="006F091A" w:rsidRPr="00A54A8D" w:rsidRDefault="006F091A" w:rsidP="008C1FF8">
            <w:pPr>
              <w:ind w:firstLine="567"/>
              <w:jc w:val="both"/>
              <w:rPr>
                <w:rFonts w:ascii="GHEA Grapalat" w:hAnsi="GHEA Grapalat" w:cs="Arial Armenian"/>
                <w:sz w:val="20"/>
              </w:rPr>
            </w:pPr>
          </w:p>
        </w:tc>
        <w:tc>
          <w:tcPr>
            <w:tcW w:w="4257" w:type="dxa"/>
          </w:tcPr>
          <w:p w14:paraId="2E3D087B" w14:textId="77777777" w:rsidR="006F091A" w:rsidRPr="00A54A8D" w:rsidRDefault="006F091A" w:rsidP="008C1FF8">
            <w:pPr>
              <w:ind w:firstLine="567"/>
              <w:jc w:val="both"/>
              <w:rPr>
                <w:rFonts w:ascii="GHEA Grapalat" w:hAnsi="GHEA Grapalat" w:cs="Arial Armenian"/>
                <w:sz w:val="20"/>
              </w:rPr>
            </w:pPr>
          </w:p>
        </w:tc>
      </w:tr>
      <w:tr w:rsidR="006F091A" w:rsidRPr="00A54A8D"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A54A8D" w:rsidRDefault="006F091A" w:rsidP="008C1FF8">
            <w:pPr>
              <w:ind w:firstLine="567"/>
              <w:jc w:val="both"/>
              <w:rPr>
                <w:rFonts w:ascii="GHEA Grapalat" w:hAnsi="GHEA Grapalat" w:cs="Arial Armenian"/>
                <w:sz w:val="20"/>
              </w:rPr>
            </w:pPr>
          </w:p>
        </w:tc>
        <w:tc>
          <w:tcPr>
            <w:tcW w:w="1030" w:type="dxa"/>
          </w:tcPr>
          <w:p w14:paraId="435685A3" w14:textId="77777777" w:rsidR="006F091A" w:rsidRPr="00A54A8D" w:rsidRDefault="006F091A" w:rsidP="008C1FF8">
            <w:pPr>
              <w:ind w:firstLine="567"/>
              <w:jc w:val="both"/>
              <w:rPr>
                <w:rFonts w:ascii="GHEA Grapalat" w:hAnsi="GHEA Grapalat" w:cs="Arial Armenian"/>
                <w:sz w:val="20"/>
              </w:rPr>
            </w:pPr>
          </w:p>
        </w:tc>
        <w:tc>
          <w:tcPr>
            <w:tcW w:w="2200" w:type="dxa"/>
          </w:tcPr>
          <w:p w14:paraId="6121D0D8" w14:textId="61B3A1E4" w:rsidR="006F091A" w:rsidRPr="00A54A8D" w:rsidRDefault="006F091A" w:rsidP="008C1FF8">
            <w:pPr>
              <w:ind w:firstLine="567"/>
              <w:jc w:val="both"/>
              <w:rPr>
                <w:rFonts w:ascii="GHEA Grapalat" w:hAnsi="GHEA Grapalat" w:cs="Arial Armenian"/>
                <w:sz w:val="20"/>
              </w:rPr>
            </w:pPr>
          </w:p>
        </w:tc>
        <w:tc>
          <w:tcPr>
            <w:tcW w:w="2453" w:type="dxa"/>
          </w:tcPr>
          <w:p w14:paraId="6955CB3A" w14:textId="77777777" w:rsidR="006F091A" w:rsidRPr="00A54A8D" w:rsidRDefault="006F091A" w:rsidP="008C1FF8">
            <w:pPr>
              <w:ind w:firstLine="567"/>
              <w:jc w:val="both"/>
              <w:rPr>
                <w:rFonts w:ascii="GHEA Grapalat" w:hAnsi="GHEA Grapalat" w:cs="Arial Armenian"/>
                <w:sz w:val="20"/>
              </w:rPr>
            </w:pPr>
          </w:p>
        </w:tc>
        <w:tc>
          <w:tcPr>
            <w:tcW w:w="4257" w:type="dxa"/>
          </w:tcPr>
          <w:p w14:paraId="1B626B54" w14:textId="77777777" w:rsidR="006F091A" w:rsidRPr="00A54A8D" w:rsidRDefault="006F091A" w:rsidP="008C1FF8">
            <w:pPr>
              <w:ind w:firstLine="567"/>
              <w:jc w:val="both"/>
              <w:rPr>
                <w:rFonts w:ascii="GHEA Grapalat" w:hAnsi="GHEA Grapalat" w:cs="Arial Armenian"/>
                <w:sz w:val="20"/>
              </w:rPr>
            </w:pPr>
          </w:p>
        </w:tc>
      </w:tr>
    </w:tbl>
    <w:p w14:paraId="52E6B5C5" w14:textId="77777777" w:rsidR="00467CF1" w:rsidRPr="00A54A8D" w:rsidRDefault="00467CF1" w:rsidP="00467CF1">
      <w:pPr>
        <w:widowControl w:val="0"/>
        <w:tabs>
          <w:tab w:val="left" w:pos="1134"/>
        </w:tabs>
        <w:spacing w:after="160"/>
        <w:ind w:firstLine="567"/>
        <w:jc w:val="both"/>
        <w:rPr>
          <w:rFonts w:ascii="GHEA Grapalat" w:hAnsi="GHEA Grapalat"/>
        </w:rPr>
      </w:pPr>
      <w:r w:rsidRPr="00A54A8D">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A54A8D">
        <w:rPr>
          <w:rFonts w:ascii="GHEA Grapalat" w:hAnsi="GHEA Grapalat" w:cs="Arial Armenian"/>
        </w:rPr>
        <w:t xml:space="preserve">задействованными в основном составе </w:t>
      </w:r>
      <w:r w:rsidRPr="00A54A8D">
        <w:rPr>
          <w:rFonts w:ascii="GHEA Grapalat" w:hAnsi="GHEA Grapalat"/>
          <w:color w:val="FF0000"/>
        </w:rPr>
        <w:t>(четко указав в представленных соглашениях участие сотрудника в данном лоте)</w:t>
      </w:r>
      <w:r w:rsidRPr="00A54A8D">
        <w:rPr>
          <w:rFonts w:ascii="GHEA Grapalat" w:hAnsi="GHEA Grapalat" w:cs="Arial Armenian"/>
        </w:rPr>
        <w:t>, о привлечении последних к выполняемым работам</w:t>
      </w:r>
      <w:r w:rsidRPr="00A54A8D">
        <w:rPr>
          <w:rFonts w:ascii="GHEA Grapalat" w:hAnsi="GHEA Grapalat"/>
        </w:rPr>
        <w:t xml:space="preserve">, а также копии паспортов специалистов и документа, подтверждающего квалификацию - сертификата, выданного </w:t>
      </w:r>
      <w:r w:rsidRPr="00A54A8D">
        <w:rPr>
          <w:rFonts w:ascii="GHEA Grapalat" w:hAnsi="GHEA Grapalat"/>
        </w:rPr>
        <w:lastRenderedPageBreak/>
        <w:t>комитетом градостроительства РА.</w:t>
      </w:r>
    </w:p>
    <w:p w14:paraId="3715150D" w14:textId="789E5463" w:rsidR="003D08B6" w:rsidRPr="00A54A8D" w:rsidRDefault="003D08B6" w:rsidP="003D08B6">
      <w:pPr>
        <w:widowControl w:val="0"/>
        <w:tabs>
          <w:tab w:val="left" w:pos="1134"/>
        </w:tabs>
        <w:spacing w:after="160"/>
        <w:ind w:firstLine="567"/>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A54A8D" w:rsidRDefault="00C761DB" w:rsidP="00C761DB">
      <w:pPr>
        <w:ind w:right="-109" w:firstLine="630"/>
        <w:jc w:val="both"/>
        <w:rPr>
          <w:rFonts w:ascii="GHEA Grapalat" w:hAnsi="GHEA Grapalat"/>
        </w:rPr>
      </w:pPr>
      <w:r w:rsidRPr="00A54A8D">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A54A8D"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Требования, установленные для оценки</w:t>
            </w:r>
          </w:p>
        </w:tc>
      </w:tr>
      <w:tr w:rsidR="00C761DB" w:rsidRPr="00A54A8D"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A54A8D" w:rsidRDefault="00C761DB" w:rsidP="00EA35BC">
            <w:pPr>
              <w:ind w:firstLine="162"/>
              <w:rPr>
                <w:rFonts w:ascii="GHEA Grapalat" w:hAnsi="GHEA Grapalat" w:cs="Sylfaen"/>
                <w:b/>
                <w:sz w:val="20"/>
              </w:rPr>
            </w:pPr>
            <w:r w:rsidRPr="00A54A8D">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A54A8D" w:rsidRDefault="00C761DB" w:rsidP="00C761DB">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w:t>
            </w:r>
          </w:p>
          <w:p w14:paraId="5CF28314" w14:textId="2495227B" w:rsidR="00FE5812" w:rsidRPr="00A54A8D" w:rsidRDefault="00FE5812" w:rsidP="00C761DB">
            <w:pPr>
              <w:ind w:firstLine="567"/>
              <w:jc w:val="center"/>
              <w:rPr>
                <w:rFonts w:ascii="GHEA Grapalat" w:hAnsi="GHEA Grapalat" w:cs="Sylfaen"/>
                <w:b/>
                <w:sz w:val="20"/>
                <w:lang w:val="hy-AM"/>
              </w:rPr>
            </w:pPr>
            <w:r w:rsidRPr="00A54A8D">
              <w:rPr>
                <w:rFonts w:ascii="GHEA Grapalat" w:hAnsi="GHEA Grapalat" w:cs="Sylfaen"/>
                <w:b/>
                <w:sz w:val="20"/>
              </w:rPr>
              <w:t xml:space="preserve">Минимальный балл </w:t>
            </w:r>
            <w:r w:rsidR="004173A6" w:rsidRPr="00A54A8D">
              <w:rPr>
                <w:rFonts w:ascii="GHEA Grapalat" w:hAnsi="GHEA Grapalat" w:cs="Sylfaen"/>
                <w:b/>
                <w:sz w:val="20"/>
              </w:rPr>
              <w:t>присва</w:t>
            </w:r>
            <w:r w:rsidR="00661FD2" w:rsidRPr="00A54A8D">
              <w:rPr>
                <w:rFonts w:ascii="GHEA Grapalat" w:hAnsi="GHEA Grapalat" w:cs="Sylfaen"/>
                <w:b/>
                <w:sz w:val="20"/>
              </w:rPr>
              <w:t>и</w:t>
            </w:r>
            <w:r w:rsidR="004173A6" w:rsidRPr="00A54A8D">
              <w:rPr>
                <w:rFonts w:ascii="GHEA Grapalat" w:hAnsi="GHEA Grapalat" w:cs="Sylfaen"/>
                <w:b/>
                <w:sz w:val="20"/>
              </w:rPr>
              <w:t>вается</w:t>
            </w:r>
            <w:r w:rsidRPr="00A54A8D">
              <w:rPr>
                <w:rFonts w:ascii="GHEA Grapalat" w:hAnsi="GHEA Grapalat" w:cs="Sylfaen"/>
                <w:b/>
                <w:sz w:val="20"/>
              </w:rPr>
              <w:t xml:space="preserve"> в</w:t>
            </w:r>
            <w:r w:rsidR="00C761DB" w:rsidRPr="00A54A8D">
              <w:rPr>
                <w:rFonts w:ascii="GHEA Grapalat" w:hAnsi="GHEA Grapalat" w:cs="Sylfaen"/>
                <w:b/>
                <w:sz w:val="20"/>
              </w:rPr>
              <w:t xml:space="preserve"> случае представления </w:t>
            </w:r>
            <w:r w:rsidR="00C761DB" w:rsidRPr="00A54A8D">
              <w:rPr>
                <w:rFonts w:ascii="GHEA Grapalat" w:hAnsi="GHEA Grapalat" w:cs="Sylfaen"/>
                <w:b/>
                <w:i/>
                <w:iCs/>
                <w:color w:val="FF0000"/>
                <w:sz w:val="20"/>
              </w:rPr>
              <w:t>одного пакета</w:t>
            </w:r>
            <w:r w:rsidR="00C761DB" w:rsidRPr="00A54A8D">
              <w:rPr>
                <w:rFonts w:ascii="GHEA Grapalat" w:hAnsi="GHEA Grapalat" w:cs="Sylfaen"/>
                <w:b/>
                <w:color w:val="FF0000"/>
                <w:sz w:val="20"/>
              </w:rPr>
              <w:t xml:space="preserve"> </w:t>
            </w:r>
            <w:r w:rsidR="00C761DB" w:rsidRPr="00A54A8D">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A54A8D" w:rsidRDefault="00FE5812" w:rsidP="00C761DB">
            <w:pPr>
              <w:ind w:firstLine="567"/>
              <w:jc w:val="center"/>
              <w:rPr>
                <w:rFonts w:ascii="GHEA Grapalat" w:hAnsi="GHEA Grapalat" w:cs="Sylfaen"/>
                <w:b/>
                <w:sz w:val="20"/>
              </w:rPr>
            </w:pPr>
            <w:r w:rsidRPr="00A54A8D">
              <w:rPr>
                <w:rFonts w:ascii="GHEA Grapalat" w:hAnsi="GHEA Grapalat" w:cs="Sylfaen"/>
                <w:b/>
                <w:sz w:val="20"/>
              </w:rPr>
              <w:t>К</w:t>
            </w:r>
            <w:r w:rsidR="00C761DB" w:rsidRPr="00A54A8D">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A54A8D">
              <w:rPr>
                <w:rFonts w:ascii="GHEA Grapalat" w:hAnsi="GHEA Grapalat" w:cs="Sylfaen"/>
                <w:b/>
                <w:sz w:val="20"/>
              </w:rPr>
              <w:t>М</w:t>
            </w:r>
            <w:r w:rsidR="00C761DB" w:rsidRPr="00A54A8D">
              <w:rPr>
                <w:rFonts w:ascii="GHEA Grapalat" w:hAnsi="GHEA Grapalat" w:cs="Sylfaen"/>
                <w:b/>
                <w:sz w:val="20"/>
              </w:rPr>
              <w:t>аксимальная оценка не может превышать 40 баллов</w:t>
            </w:r>
            <w:r w:rsidRPr="00A54A8D">
              <w:rPr>
                <w:rFonts w:ascii="GHEA Grapalat" w:hAnsi="GHEA Grapalat" w:cs="Sylfaen"/>
                <w:b/>
                <w:sz w:val="20"/>
              </w:rPr>
              <w:t>.</w:t>
            </w:r>
          </w:p>
          <w:p w14:paraId="4B141DBF" w14:textId="2DA20818" w:rsidR="00C761DB" w:rsidRPr="00A54A8D" w:rsidRDefault="00C761DB" w:rsidP="00FE5812">
            <w:pPr>
              <w:ind w:firstLine="567"/>
              <w:jc w:val="center"/>
              <w:rPr>
                <w:rFonts w:ascii="GHEA Grapalat" w:hAnsi="GHEA Grapalat" w:cs="Sylfaen"/>
                <w:b/>
                <w:color w:val="FF0000"/>
                <w:sz w:val="20"/>
              </w:rPr>
            </w:pPr>
            <w:r w:rsidRPr="00A54A8D">
              <w:rPr>
                <w:rFonts w:ascii="GHEA Grapalat" w:hAnsi="GHEA Grapalat" w:cs="Sylfaen"/>
                <w:b/>
                <w:color w:val="FF0000"/>
                <w:sz w:val="20"/>
              </w:rPr>
              <w:t xml:space="preserve">/Будут рассматриваться только полностью выполненные (завершенные) </w:t>
            </w:r>
            <w:r w:rsidR="00467CF1" w:rsidRPr="00A54A8D">
              <w:rPr>
                <w:rFonts w:ascii="GHEA Grapalat" w:hAnsi="GHEA Grapalat" w:cs="Sylfaen"/>
                <w:b/>
                <w:color w:val="FF0000"/>
                <w:sz w:val="20"/>
              </w:rPr>
              <w:t>договоры</w:t>
            </w:r>
            <w:r w:rsidRPr="00A54A8D">
              <w:rPr>
                <w:rFonts w:ascii="GHEA Grapalat" w:hAnsi="GHEA Grapalat" w:cs="Sylfaen"/>
                <w:b/>
                <w:color w:val="FF0000"/>
                <w:sz w:val="20"/>
              </w:rPr>
              <w:t>/</w:t>
            </w:r>
          </w:p>
        </w:tc>
      </w:tr>
      <w:tr w:rsidR="00C761DB" w:rsidRPr="00A54A8D"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A54A8D" w:rsidRDefault="00C761DB" w:rsidP="00EA35BC">
            <w:pPr>
              <w:ind w:firstLine="567"/>
              <w:jc w:val="both"/>
              <w:rPr>
                <w:rFonts w:ascii="GHEA Grapalat" w:hAnsi="GHEA Grapalat" w:cs="Sylfaen"/>
                <w:b/>
                <w:sz w:val="20"/>
              </w:rPr>
            </w:pPr>
            <w:r w:rsidRPr="00A54A8D">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A54A8D" w:rsidRDefault="00C761DB" w:rsidP="00EA35BC">
            <w:pPr>
              <w:ind w:hanging="18"/>
              <w:jc w:val="center"/>
              <w:rPr>
                <w:rFonts w:ascii="GHEA Grapalat" w:hAnsi="GHEA Grapalat" w:cs="Sylfaen"/>
                <w:b/>
                <w:sz w:val="20"/>
              </w:rPr>
            </w:pPr>
            <w:r w:rsidRPr="00A54A8D">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A54A8D" w:rsidRDefault="00661FD2" w:rsidP="00EA35BC">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A54A8D">
              <w:t xml:space="preserve"> </w:t>
            </w:r>
            <w:r w:rsidRPr="00A54A8D">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A54A8D" w:rsidRDefault="00661FD2" w:rsidP="00661FD2">
            <w:pPr>
              <w:ind w:firstLine="567"/>
              <w:jc w:val="center"/>
              <w:rPr>
                <w:rFonts w:ascii="GHEA Grapalat" w:hAnsi="GHEA Grapalat" w:cs="Sylfaen"/>
                <w:b/>
                <w:sz w:val="20"/>
              </w:rPr>
            </w:pPr>
            <w:r w:rsidRPr="00A54A8D">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A54A8D" w:rsidRDefault="00C761DB" w:rsidP="00C761DB">
      <w:pPr>
        <w:ind w:right="-109"/>
        <w:jc w:val="both"/>
        <w:rPr>
          <w:rFonts w:ascii="GHEA Grapalat" w:hAnsi="GHEA Grapalat"/>
        </w:rPr>
      </w:pPr>
    </w:p>
    <w:p w14:paraId="2B5636F3" w14:textId="40601676"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Заявки участников оцениваются в следующем порядке:</w:t>
      </w:r>
    </w:p>
    <w:p w14:paraId="2AB8F4CD"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ЦБ= МЦ X 100/ОЦ,</w:t>
      </w:r>
    </w:p>
    <w:p w14:paraId="37478709" w14:textId="2C0473A9"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4E142A07"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предоставляемый за ценовое предложение,</w:t>
      </w:r>
    </w:p>
    <w:p w14:paraId="769D2C80"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МЦ - это минимальная цена,</w:t>
      </w:r>
    </w:p>
    <w:p w14:paraId="06C1222A"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lastRenderedPageBreak/>
        <w:t>ОЦ - это цена, предложенная оцениваемым участником.</w:t>
      </w:r>
    </w:p>
    <w:p w14:paraId="710E9087" w14:textId="60E64D08"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(ЦБ X 0.7) + (ТП X 0.3),</w:t>
      </w:r>
    </w:p>
    <w:p w14:paraId="5EB85260" w14:textId="0FC0C483"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2308EBB2"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это оценка, данная участнику,</w:t>
      </w:r>
    </w:p>
    <w:p w14:paraId="2846C01E"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данный за ценовое предложениe участника,</w:t>
      </w:r>
    </w:p>
    <w:p w14:paraId="3D44F812" w14:textId="73FEACFE"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ТП - это бал, данная техническому предложению участника:</w:t>
      </w:r>
      <w:r w:rsidRPr="00A54A8D">
        <w:t xml:space="preserve"> </w:t>
      </w:r>
      <w:r w:rsidRPr="00A54A8D">
        <w:rPr>
          <w:rFonts w:ascii="GHEA Grapalat" w:hAnsi="GHEA Grapalat"/>
          <w:sz w:val="24"/>
          <w:szCs w:val="24"/>
        </w:rPr>
        <w:t xml:space="preserve">ТП =ТП 1 + ТП 2. </w:t>
      </w:r>
    </w:p>
    <w:p w14:paraId="31D71110" w14:textId="057C2D02" w:rsidR="00E87144" w:rsidRPr="00A54A8D" w:rsidRDefault="00B52903"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A54A8D"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A54A8D">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A54A8D"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DA4643" w:rsidRPr="00A54A8D">
        <w:rPr>
          <w:rFonts w:ascii="GHEA Grapalat" w:hAnsi="GHEA Grapalat"/>
          <w:sz w:val="24"/>
          <w:szCs w:val="24"/>
        </w:rPr>
        <w:t>5</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54A8D">
        <w:rPr>
          <w:rFonts w:ascii="GHEA Grapalat" w:hAnsi="GHEA Grapalat"/>
          <w:sz w:val="24"/>
          <w:szCs w:val="24"/>
        </w:rPr>
        <w:t xml:space="preserve"> </w:t>
      </w:r>
      <w:r w:rsidR="00C366B6" w:rsidRPr="00A54A8D">
        <w:rPr>
          <w:rFonts w:ascii="GHEA Grapalat" w:hAnsi="GHEA Grapalat"/>
        </w:rPr>
        <w:t>(на о</w:t>
      </w:r>
      <w:r w:rsidR="00C366B6" w:rsidRPr="00A54A8D">
        <w:rPr>
          <w:rFonts w:ascii="GHEA Grapalat" w:hAnsi="GHEA Grapalat"/>
          <w:sz w:val="24"/>
          <w:szCs w:val="24"/>
        </w:rPr>
        <w:t>дин и тот же</w:t>
      </w:r>
      <w:r w:rsidR="00C366B6" w:rsidRPr="00A54A8D">
        <w:rPr>
          <w:rFonts w:ascii="GHEA Grapalat" w:hAnsi="GHEA Grapalat"/>
        </w:rPr>
        <w:t xml:space="preserve"> лот)</w:t>
      </w:r>
      <w:r w:rsidRPr="00A54A8D">
        <w:rPr>
          <w:rFonts w:ascii="GHEA Grapalat" w:hAnsi="GHEA Grapalat"/>
          <w:sz w:val="24"/>
          <w:szCs w:val="24"/>
        </w:rPr>
        <w:t xml:space="preserve">. </w:t>
      </w:r>
    </w:p>
    <w:p w14:paraId="34AD54E3" w14:textId="77777777" w:rsidR="009E07EE" w:rsidRPr="00A54A8D"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2.</w:t>
      </w:r>
      <w:r w:rsidR="00C366B6" w:rsidRPr="00A54A8D">
        <w:rPr>
          <w:rFonts w:ascii="GHEA Grapalat" w:hAnsi="GHEA Grapalat"/>
          <w:sz w:val="24"/>
          <w:szCs w:val="24"/>
        </w:rPr>
        <w:t>6</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A54A8D" w:rsidRDefault="000A6B75" w:rsidP="00B46D58">
      <w:pPr>
        <w:pStyle w:val="BodyTextIndent2"/>
        <w:widowControl w:val="0"/>
        <w:spacing w:after="160" w:line="240" w:lineRule="auto"/>
        <w:rPr>
          <w:rFonts w:ascii="GHEA Grapalat" w:hAnsi="GHEA Grapalat" w:cs="Sylfaen"/>
          <w:sz w:val="24"/>
          <w:szCs w:val="24"/>
        </w:rPr>
      </w:pPr>
      <w:r w:rsidRPr="00A54A8D">
        <w:rPr>
          <w:rFonts w:ascii="GHEA Grapalat" w:hAnsi="GHEA Grapalat"/>
          <w:sz w:val="24"/>
          <w:szCs w:val="24"/>
        </w:rPr>
        <w:t>В подобном случае:</w:t>
      </w:r>
    </w:p>
    <w:p w14:paraId="701411A9" w14:textId="77777777" w:rsidR="005A405F" w:rsidRPr="00A54A8D"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54A8D">
        <w:rPr>
          <w:rFonts w:ascii="GHEA Grapalat" w:hAnsi="GHEA Grapalat"/>
          <w:sz w:val="24"/>
          <w:szCs w:val="24"/>
        </w:rPr>
        <w:t xml:space="preserve"> (на один и тот же лот</w:t>
      </w:r>
      <w:r w:rsidR="00796D4A" w:rsidRPr="00A54A8D">
        <w:rPr>
          <w:rFonts w:ascii="GHEA Grapalat" w:hAnsi="GHEA Grapalat"/>
        </w:rPr>
        <w:t>)</w:t>
      </w:r>
      <w:r w:rsidR="000A6B75" w:rsidRPr="00A54A8D">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A54A8D"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A54A8D" w:rsidRDefault="00ED2352" w:rsidP="00B46D58">
      <w:pPr>
        <w:widowControl w:val="0"/>
        <w:spacing w:after="160"/>
        <w:jc w:val="center"/>
        <w:rPr>
          <w:rFonts w:ascii="GHEA Grapalat" w:hAnsi="GHEA Grapalat" w:cs="Arial"/>
          <w:b/>
        </w:rPr>
      </w:pPr>
      <w:r w:rsidRPr="00A54A8D">
        <w:rPr>
          <w:rFonts w:ascii="GHEA Grapalat" w:hAnsi="GHEA Grapalat"/>
          <w:b/>
        </w:rPr>
        <w:t>3.</w:t>
      </w:r>
      <w:r w:rsidR="002B32D6" w:rsidRPr="00A54A8D">
        <w:rPr>
          <w:rFonts w:ascii="GHEA Grapalat" w:hAnsi="GHEA Grapalat"/>
          <w:b/>
        </w:rPr>
        <w:t xml:space="preserve"> РАЗЪЯСНЕНИЕ ПРИГЛАШЕНИЯ </w:t>
      </w:r>
      <w:r w:rsidRPr="00A54A8D">
        <w:rPr>
          <w:rFonts w:ascii="GHEA Grapalat" w:hAnsi="GHEA Grapalat"/>
          <w:b/>
        </w:rPr>
        <w:br/>
      </w:r>
      <w:r w:rsidR="002B32D6" w:rsidRPr="00A54A8D">
        <w:rPr>
          <w:rFonts w:ascii="GHEA Grapalat" w:hAnsi="GHEA Grapalat"/>
          <w:b/>
        </w:rPr>
        <w:t xml:space="preserve">И ПОРЯДОК ВНЕСЕНИЯ ИЗМЕНЕНИЯ В ПРИГЛАШЕНИЕ </w:t>
      </w:r>
    </w:p>
    <w:p w14:paraId="02C2F38E"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3.1</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A54A8D" w:rsidRDefault="00096865" w:rsidP="00B46D58">
      <w:pPr>
        <w:widowControl w:val="0"/>
        <w:autoSpaceDE w:val="0"/>
        <w:autoSpaceDN w:val="0"/>
        <w:adjustRightInd w:val="0"/>
        <w:spacing w:after="160"/>
        <w:ind w:firstLine="567"/>
        <w:jc w:val="both"/>
        <w:rPr>
          <w:rFonts w:ascii="GHEA Grapalat" w:hAnsi="GHEA Grapalat"/>
        </w:rPr>
      </w:pPr>
      <w:r w:rsidRPr="00A54A8D">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A54A8D">
        <w:rPr>
          <w:rFonts w:ascii="GHEA Grapalat" w:hAnsi="GHEA Grapalat"/>
        </w:rPr>
        <w:t xml:space="preserve"> </w:t>
      </w:r>
    </w:p>
    <w:p w14:paraId="64BA0D29"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lastRenderedPageBreak/>
        <w:t>3.2.</w:t>
      </w:r>
      <w:r w:rsidR="00ED2352" w:rsidRPr="00A54A8D">
        <w:rPr>
          <w:rFonts w:ascii="GHEA Grapalat" w:hAnsi="GHEA Grapalat"/>
        </w:rPr>
        <w:tab/>
      </w:r>
      <w:r w:rsidRPr="00A54A8D">
        <w:rPr>
          <w:rFonts w:ascii="GHEA Grapalat" w:hAnsi="GHEA Grapalat"/>
        </w:rPr>
        <w:t>В день предоставления разъяснения объявление о запросе и о</w:t>
      </w:r>
      <w:r w:rsidR="00775FAF" w:rsidRPr="00A54A8D">
        <w:rPr>
          <w:rFonts w:ascii="Courier New" w:hAnsi="Courier New" w:cs="Courier New"/>
          <w:lang w:val="en-US"/>
        </w:rPr>
        <w:t> </w:t>
      </w:r>
      <w:r w:rsidRPr="00A54A8D">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54A8D">
        <w:rPr>
          <w:rFonts w:ascii="Courier New" w:hAnsi="Courier New" w:cs="Courier New"/>
          <w:lang w:val="en-US"/>
        </w:rPr>
        <w:t> </w:t>
      </w:r>
      <w:r w:rsidRPr="00A54A8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54A8D">
        <w:rPr>
          <w:rFonts w:ascii="GHEA Grapalat" w:hAnsi="GHEA Grapalat"/>
        </w:rPr>
        <w:t>3.3</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54A8D">
        <w:rPr>
          <w:rFonts w:ascii="GHEA Grapalat" w:hAnsi="GHEA Grapalat"/>
        </w:rPr>
        <w:t xml:space="preserve">. </w:t>
      </w:r>
      <w:r w:rsidRPr="00A54A8D">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54A8D">
        <w:rPr>
          <w:rFonts w:ascii="GHEA Grapalat" w:hAnsi="GHEA Grapalat"/>
        </w:rPr>
        <w:t>3.4</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A54A8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54A8D">
        <w:rPr>
          <w:rFonts w:ascii="GHEA Grapalat" w:hAnsi="GHEA Grapalat"/>
          <w:lang w:val="hy-AM"/>
        </w:rPr>
        <w:t>3.5</w:t>
      </w:r>
      <w:r w:rsidR="00F9791A" w:rsidRPr="00A54A8D">
        <w:rPr>
          <w:rFonts w:ascii="GHEA Grapalat" w:hAnsi="GHEA Grapalat"/>
        </w:rPr>
        <w:t xml:space="preserve"> </w:t>
      </w:r>
      <w:r w:rsidR="00F9791A" w:rsidRPr="00A54A8D">
        <w:rPr>
          <w:rFonts w:ascii="GHEA Grapalat" w:hAnsi="GHEA Grapalat"/>
          <w:lang w:val="hy-AM"/>
        </w:rPr>
        <w:t>Кажд</w:t>
      </w:r>
      <w:r w:rsidR="00F9791A" w:rsidRPr="00A54A8D">
        <w:rPr>
          <w:rFonts w:ascii="GHEA Grapalat" w:hAnsi="GHEA Grapalat"/>
        </w:rPr>
        <w:t>ое лиц</w:t>
      </w:r>
      <w:r w:rsidR="00CA1F39" w:rsidRPr="00A54A8D">
        <w:rPr>
          <w:rFonts w:ascii="GHEA Grapalat" w:hAnsi="GHEA Grapalat"/>
        </w:rPr>
        <w:t>о</w:t>
      </w:r>
      <w:r w:rsidR="00CA1F39" w:rsidRPr="00A54A8D">
        <w:rPr>
          <w:rFonts w:ascii="GHEA Grapalat" w:hAnsi="GHEA Grapalat"/>
          <w:lang w:val="hy-AM"/>
        </w:rPr>
        <w:t xml:space="preserve"> без указания имени</w:t>
      </w:r>
      <w:r w:rsidR="00F9791A" w:rsidRPr="00A54A8D">
        <w:rPr>
          <w:rFonts w:ascii="GHEA Grapalat" w:hAnsi="GHEA Grapalat"/>
          <w:lang w:val="hy-AM"/>
        </w:rPr>
        <w:t xml:space="preserve">, до истечения срока, установленного для внесения изменений в приглашение, </w:t>
      </w:r>
      <w:r w:rsidR="00F9791A" w:rsidRPr="00A54A8D">
        <w:rPr>
          <w:rFonts w:ascii="GHEA Grapalat" w:hAnsi="GHEA Grapalat"/>
        </w:rPr>
        <w:t xml:space="preserve">имеет право </w:t>
      </w:r>
      <w:r w:rsidR="00F9791A" w:rsidRPr="00A54A8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54A8D">
        <w:rPr>
          <w:rFonts w:ascii="GHEA Grapalat" w:hAnsi="GHEA Grapalat"/>
        </w:rPr>
        <w:t xml:space="preserve"> </w:t>
      </w:r>
      <w:r w:rsidR="00F9791A" w:rsidRPr="00A54A8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54A8D">
        <w:rPr>
          <w:rFonts w:ascii="GHEA Grapalat" w:hAnsi="GHEA Grapalat"/>
        </w:rPr>
        <w:t>.</w:t>
      </w:r>
      <w:r w:rsidR="00F9791A" w:rsidRPr="00A54A8D">
        <w:rPr>
          <w:rFonts w:ascii="GHEA Grapalat" w:hAnsi="GHEA Grapalat"/>
          <w:lang w:val="hy-AM"/>
        </w:rPr>
        <w:t xml:space="preserve"> </w:t>
      </w:r>
      <w:r w:rsidR="00750FFF" w:rsidRPr="00A54A8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54A8D">
        <w:rPr>
          <w:rFonts w:ascii="GHEA Grapalat" w:hAnsi="GHEA Grapalat"/>
        </w:rPr>
        <w:t>3.</w:t>
      </w:r>
      <w:r w:rsidR="00E648D1" w:rsidRPr="00A54A8D">
        <w:rPr>
          <w:rFonts w:ascii="GHEA Grapalat" w:hAnsi="GHEA Grapalat"/>
          <w:lang w:val="hy-AM"/>
        </w:rPr>
        <w:t>6</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54A8D">
        <w:rPr>
          <w:rFonts w:ascii="Courier New" w:hAnsi="Courier New" w:cs="Courier New"/>
          <w:lang w:val="en-US"/>
        </w:rPr>
        <w:t> </w:t>
      </w:r>
      <w:r w:rsidRPr="00A54A8D">
        <w:rPr>
          <w:rFonts w:ascii="GHEA Grapalat" w:hAnsi="GHEA Grapalat"/>
        </w:rPr>
        <w:t xml:space="preserve">этих изменениях. </w:t>
      </w:r>
    </w:p>
    <w:p w14:paraId="3DE5680A" w14:textId="77777777" w:rsidR="00096865" w:rsidRPr="00A54A8D" w:rsidRDefault="00955A1E" w:rsidP="00B46D58">
      <w:pPr>
        <w:widowControl w:val="0"/>
        <w:spacing w:after="160"/>
        <w:jc w:val="center"/>
        <w:rPr>
          <w:rFonts w:ascii="GHEA Grapalat" w:hAnsi="GHEA Grapalat" w:cs="Arial"/>
          <w:b/>
        </w:rPr>
      </w:pPr>
      <w:r w:rsidRPr="00A54A8D">
        <w:rPr>
          <w:rFonts w:ascii="GHEA Grapalat" w:hAnsi="GHEA Grapalat"/>
          <w:b/>
        </w:rPr>
        <w:t>4. ПОРЯДОК ПОДАЧИ ЗАЯВКИ</w:t>
      </w:r>
    </w:p>
    <w:p w14:paraId="24D51E54"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4.1</w:t>
      </w:r>
      <w:r w:rsidR="00A34DFE" w:rsidRPr="00A54A8D">
        <w:rPr>
          <w:rFonts w:ascii="GHEA Grapalat" w:hAnsi="GHEA Grapalat"/>
        </w:rPr>
        <w:t>.</w:t>
      </w:r>
      <w:r w:rsidR="009C7913" w:rsidRPr="00A54A8D">
        <w:rPr>
          <w:rFonts w:ascii="GHEA Grapalat" w:hAnsi="GHEA Grapalat"/>
        </w:rPr>
        <w:tab/>
      </w:r>
      <w:r w:rsidRPr="00A54A8D">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A54A8D" w:rsidRDefault="00096865"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Участник может подать заявку как для каждого лота, так и для нескольких или всех лотов</w:t>
      </w:r>
      <w:r w:rsidR="00936FBF" w:rsidRPr="00A54A8D">
        <w:rPr>
          <w:rStyle w:val="FootnoteReference"/>
          <w:rFonts w:ascii="GHEA Grapalat" w:hAnsi="GHEA Grapalat"/>
          <w:sz w:val="24"/>
          <w:szCs w:val="24"/>
        </w:rPr>
        <w:footnoteReference w:customMarkFollows="1" w:id="1"/>
        <w:t>7</w:t>
      </w:r>
      <w:r w:rsidRPr="00A54A8D">
        <w:rPr>
          <w:rFonts w:ascii="GHEA Grapalat" w:hAnsi="GHEA Grapalat"/>
          <w:sz w:val="24"/>
          <w:szCs w:val="24"/>
        </w:rPr>
        <w:t>.</w:t>
      </w:r>
      <w:r w:rsidR="00AA7117" w:rsidRPr="00A54A8D">
        <w:rPr>
          <w:rFonts w:ascii="GHEA Grapalat" w:hAnsi="GHEA Grapalat"/>
          <w:sz w:val="24"/>
          <w:szCs w:val="24"/>
        </w:rPr>
        <w:t xml:space="preserve"> </w:t>
      </w:r>
    </w:p>
    <w:p w14:paraId="599BCA78" w14:textId="77777777" w:rsidR="00096865" w:rsidRPr="00A54A8D" w:rsidRDefault="000946A3"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A54A8D" w:rsidRDefault="000946A3"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A54A8D">
        <w:rPr>
          <w:rFonts w:ascii="GHEA Grapalat" w:hAnsi="GHEA Grapalat"/>
          <w:sz w:val="24"/>
          <w:szCs w:val="24"/>
        </w:rPr>
        <w:t>запрос котировок</w:t>
      </w:r>
      <w:r w:rsidRPr="00A54A8D">
        <w:rPr>
          <w:rFonts w:ascii="GHEA Grapalat" w:hAnsi="GHEA Grapalat"/>
          <w:sz w:val="24"/>
          <w:szCs w:val="24"/>
        </w:rPr>
        <w:t>.</w:t>
      </w:r>
    </w:p>
    <w:p w14:paraId="2008FBFD" w14:textId="40198643" w:rsidR="008B1605" w:rsidRPr="00A54A8D"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4.2</w:t>
      </w:r>
      <w:r w:rsidR="00444026" w:rsidRPr="00A54A8D">
        <w:rPr>
          <w:rFonts w:ascii="GHEA Grapalat" w:hAnsi="GHEA Grapalat"/>
          <w:sz w:val="24"/>
          <w:szCs w:val="24"/>
        </w:rPr>
        <w:t>.</w:t>
      </w:r>
      <w:r w:rsidR="003065C4" w:rsidRPr="00A54A8D">
        <w:rPr>
          <w:rFonts w:ascii="GHEA Grapalat" w:hAnsi="GHEA Grapalat"/>
          <w:sz w:val="24"/>
          <w:szCs w:val="24"/>
        </w:rPr>
        <w:tab/>
      </w:r>
      <w:r w:rsidRPr="00A54A8D">
        <w:rPr>
          <w:rFonts w:ascii="GHEA Grapalat" w:hAnsi="GHEA Grapalat"/>
          <w:sz w:val="24"/>
          <w:szCs w:val="24"/>
        </w:rPr>
        <w:t xml:space="preserve">Заявки на процедуру необходимо подать посредством системы не позднее, чем </w:t>
      </w:r>
      <w:r w:rsidR="007E583E" w:rsidRPr="00A54A8D">
        <w:rPr>
          <w:rFonts w:ascii="GHEA Grapalat" w:hAnsi="GHEA Grapalat"/>
          <w:b/>
          <w:bCs/>
          <w:sz w:val="24"/>
          <w:szCs w:val="24"/>
        </w:rPr>
        <w:t>10</w:t>
      </w:r>
      <w:r w:rsidR="00800680" w:rsidRPr="00A54A8D">
        <w:rPr>
          <w:rFonts w:ascii="GHEA Grapalat" w:hAnsi="GHEA Grapalat"/>
          <w:b/>
          <w:bCs/>
          <w:sz w:val="24"/>
          <w:szCs w:val="24"/>
        </w:rPr>
        <w:t>:</w:t>
      </w:r>
      <w:r w:rsidR="007E583E" w:rsidRPr="00A54A8D">
        <w:rPr>
          <w:rFonts w:ascii="GHEA Grapalat" w:hAnsi="GHEA Grapalat"/>
          <w:b/>
          <w:bCs/>
          <w:sz w:val="24"/>
          <w:szCs w:val="24"/>
        </w:rPr>
        <w:t>0</w:t>
      </w:r>
      <w:r w:rsidR="00800680" w:rsidRPr="00A54A8D">
        <w:rPr>
          <w:rFonts w:ascii="GHEA Grapalat" w:hAnsi="GHEA Grapalat"/>
          <w:b/>
          <w:bCs/>
          <w:sz w:val="24"/>
          <w:szCs w:val="24"/>
        </w:rPr>
        <w:t>0</w:t>
      </w:r>
      <w:r w:rsidR="00C428A0" w:rsidRPr="00A54A8D">
        <w:rPr>
          <w:rFonts w:ascii="GHEA Grapalat" w:hAnsi="GHEA Grapalat"/>
          <w:b/>
          <w:bCs/>
          <w:sz w:val="24"/>
          <w:szCs w:val="24"/>
        </w:rPr>
        <w:t xml:space="preserve"> часов </w:t>
      </w:r>
      <w:r w:rsidR="00F551A1">
        <w:rPr>
          <w:rFonts w:ascii="GHEA Grapalat" w:hAnsi="GHEA Grapalat"/>
          <w:b/>
          <w:bCs/>
          <w:sz w:val="24"/>
          <w:szCs w:val="24"/>
          <w:highlight w:val="yellow"/>
          <w:lang w:val="hy-AM"/>
        </w:rPr>
        <w:t>24.12.2025</w:t>
      </w:r>
      <w:r w:rsidR="00C428A0" w:rsidRPr="005C032C">
        <w:rPr>
          <w:rFonts w:ascii="GHEA Grapalat" w:hAnsi="GHEA Grapalat"/>
          <w:b/>
          <w:bCs/>
          <w:sz w:val="24"/>
          <w:szCs w:val="24"/>
          <w:highlight w:val="yellow"/>
        </w:rPr>
        <w:t>г</w:t>
      </w:r>
      <w:r w:rsidR="00C428A0" w:rsidRPr="00A54A8D">
        <w:rPr>
          <w:rFonts w:ascii="GHEA Grapalat" w:hAnsi="GHEA Grapalat"/>
          <w:sz w:val="24"/>
          <w:szCs w:val="24"/>
        </w:rPr>
        <w:t>.</w:t>
      </w:r>
      <w:r w:rsidRPr="00A54A8D">
        <w:rPr>
          <w:rFonts w:ascii="GHEA Grapalat" w:hAnsi="GHEA Grapalat"/>
          <w:sz w:val="24"/>
          <w:szCs w:val="24"/>
        </w:rPr>
        <w:t>.</w:t>
      </w:r>
      <w:r w:rsidR="00AA7117" w:rsidRPr="00A54A8D">
        <w:rPr>
          <w:rFonts w:ascii="GHEA Grapalat" w:hAnsi="GHEA Grapalat"/>
          <w:sz w:val="24"/>
          <w:szCs w:val="24"/>
        </w:rPr>
        <w:t xml:space="preserve"> </w:t>
      </w:r>
      <w:r w:rsidRPr="00A54A8D">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A54A8D"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4.3.</w:t>
      </w:r>
      <w:r w:rsidR="003065C4" w:rsidRPr="00A54A8D">
        <w:rPr>
          <w:rFonts w:ascii="GHEA Grapalat" w:hAnsi="GHEA Grapalat"/>
          <w:sz w:val="24"/>
          <w:szCs w:val="24"/>
        </w:rPr>
        <w:tab/>
      </w:r>
      <w:r w:rsidRPr="00A54A8D">
        <w:rPr>
          <w:rFonts w:ascii="GHEA Grapalat" w:hAnsi="GHEA Grapalat"/>
          <w:sz w:val="24"/>
          <w:szCs w:val="24"/>
        </w:rPr>
        <w:t>В заявке участник представляет:</w:t>
      </w:r>
    </w:p>
    <w:p w14:paraId="0E4B1694" w14:textId="77777777" w:rsidR="005F25EF" w:rsidRPr="00A54A8D" w:rsidRDefault="005F25EF" w:rsidP="00B46D58">
      <w:pPr>
        <w:jc w:val="both"/>
        <w:rPr>
          <w:rFonts w:ascii="GHEA Grapalat" w:hAnsi="GHEA Grapalat"/>
        </w:rPr>
      </w:pPr>
      <w:r w:rsidRPr="00A54A8D">
        <w:rPr>
          <w:rFonts w:ascii="GHEA Grapalat" w:hAnsi="GHEA Grapalat"/>
        </w:rPr>
        <w:t>1) утвержденное им заявление-объявление, предусмотренное пунктом 2.1 части 2 настоящего приглашения</w:t>
      </w:r>
      <w:r w:rsidR="003C5795" w:rsidRPr="00A54A8D">
        <w:rPr>
          <w:rFonts w:ascii="GHEA Grapalat" w:hAnsi="GHEA Grapalat"/>
          <w:lang w:val="hy-AM"/>
        </w:rPr>
        <w:t xml:space="preserve"> </w:t>
      </w:r>
      <w:r w:rsidR="003C5795" w:rsidRPr="00A54A8D">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54A8D">
        <w:rPr>
          <w:rFonts w:ascii="GHEA Grapalat" w:hAnsi="GHEA Grapalat"/>
        </w:rPr>
        <w:t>, которое включает:</w:t>
      </w:r>
    </w:p>
    <w:p w14:paraId="71ADE48F" w14:textId="77777777" w:rsidR="005F25EF" w:rsidRPr="00A54A8D" w:rsidRDefault="005F25EF" w:rsidP="00B46D58">
      <w:pPr>
        <w:jc w:val="both"/>
        <w:rPr>
          <w:rFonts w:ascii="GHEA Grapalat" w:hAnsi="GHEA Grapalat"/>
        </w:rPr>
      </w:pPr>
      <w:r w:rsidRPr="00A54A8D">
        <w:rPr>
          <w:rFonts w:ascii="GHEA Grapalat" w:hAnsi="GHEA Grapalat"/>
        </w:rPr>
        <w:t xml:space="preserve">   а) </w:t>
      </w:r>
      <w:r w:rsidR="003C5795" w:rsidRPr="00A54A8D">
        <w:rPr>
          <w:rFonts w:ascii="GHEA Grapalat" w:hAnsi="GHEA Grapalat"/>
        </w:rPr>
        <w:t xml:space="preserve">подтверждение </w:t>
      </w:r>
      <w:r w:rsidRPr="00A54A8D">
        <w:rPr>
          <w:rFonts w:ascii="GHEA Grapalat" w:hAnsi="GHEA Grapalat"/>
        </w:rPr>
        <w:t>о соответствии своих данных</w:t>
      </w:r>
      <w:ins w:id="6" w:author="Vardan" w:date="2022-10-29T21:56:00Z">
        <w:r w:rsidR="00F17D5F" w:rsidRPr="00A54A8D">
          <w:rPr>
            <w:rFonts w:ascii="GHEA Grapalat" w:hAnsi="GHEA Grapalat"/>
          </w:rPr>
          <w:t xml:space="preserve"> </w:t>
        </w:r>
      </w:ins>
      <w:r w:rsidR="00F17D5F" w:rsidRPr="00A54A8D">
        <w:rPr>
          <w:rFonts w:ascii="GHEA Grapalat" w:hAnsi="GHEA Grapalat"/>
        </w:rPr>
        <w:t>и данных аффилированных с ним лиц</w:t>
      </w:r>
      <w:r w:rsidRPr="00A54A8D">
        <w:rPr>
          <w:rFonts w:ascii="GHEA Grapalat" w:hAnsi="GHEA Grapalat"/>
        </w:rPr>
        <w:t xml:space="preserve"> требованиям права на участие, установленным настоящим приглашением;</w:t>
      </w:r>
    </w:p>
    <w:p w14:paraId="37263604" w14:textId="77777777" w:rsidR="00C648DF" w:rsidRPr="00A54A8D" w:rsidRDefault="005F25EF" w:rsidP="00B46D58">
      <w:pPr>
        <w:jc w:val="both"/>
        <w:rPr>
          <w:rFonts w:ascii="GHEA Grapalat" w:hAnsi="GHEA Grapalat"/>
        </w:rPr>
      </w:pPr>
      <w:r w:rsidRPr="00A54A8D">
        <w:rPr>
          <w:rFonts w:ascii="GHEA Grapalat" w:hAnsi="GHEA Grapalat"/>
        </w:rPr>
        <w:t xml:space="preserve">   б) </w:t>
      </w:r>
      <w:r w:rsidR="00503B90" w:rsidRPr="00A54A8D">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A54A8D">
        <w:rPr>
          <w:rFonts w:ascii="GHEA Grapalat" w:hAnsi="GHEA Grapalat"/>
        </w:rPr>
        <w:t>;</w:t>
      </w:r>
      <w:r w:rsidR="00990B4D" w:rsidRPr="00A54A8D">
        <w:rPr>
          <w:rFonts w:ascii="GHEA Grapalat" w:hAnsi="GHEA Grapalat"/>
        </w:rPr>
        <w:t xml:space="preserve"> </w:t>
      </w:r>
    </w:p>
    <w:p w14:paraId="4FF2F8DD" w14:textId="77777777" w:rsidR="005F25EF" w:rsidRPr="00A54A8D" w:rsidRDefault="005F25EF" w:rsidP="00C648DF">
      <w:pPr>
        <w:ind w:firstLine="284"/>
        <w:jc w:val="both"/>
        <w:rPr>
          <w:rFonts w:ascii="GHEA Grapalat" w:hAnsi="GHEA Grapalat"/>
        </w:rPr>
      </w:pPr>
      <w:r w:rsidRPr="00A54A8D">
        <w:rPr>
          <w:rFonts w:ascii="GHEA Grapalat" w:hAnsi="GHEA Grapalat"/>
        </w:rPr>
        <w:t>в) объявление об отсутствии</w:t>
      </w:r>
      <w:r w:rsidR="00A61383" w:rsidRPr="00A54A8D">
        <w:rPr>
          <w:rFonts w:ascii="GHEA Grapalat" w:hAnsi="GHEA Grapalat"/>
        </w:rPr>
        <w:t xml:space="preserve"> недобросовестной конкуренции, </w:t>
      </w:r>
      <w:r w:rsidRPr="00A54A8D">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A54A8D" w:rsidRDefault="005F25EF" w:rsidP="00B46D58">
      <w:pPr>
        <w:jc w:val="both"/>
        <w:rPr>
          <w:rFonts w:ascii="GHEA Grapalat" w:hAnsi="GHEA Grapalat"/>
        </w:rPr>
      </w:pPr>
      <w:r w:rsidRPr="00A54A8D">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A54A8D" w:rsidRDefault="001361B2" w:rsidP="00B46D58">
      <w:pPr>
        <w:pStyle w:val="norm"/>
        <w:widowControl w:val="0"/>
        <w:tabs>
          <w:tab w:val="left" w:pos="1134"/>
        </w:tabs>
        <w:spacing w:after="160" w:line="240" w:lineRule="auto"/>
        <w:ind w:firstLine="284"/>
        <w:rPr>
          <w:rFonts w:ascii="GHEA Grapalat" w:hAnsi="GHEA Grapalat"/>
          <w:lang w:val="hy-AM"/>
        </w:rPr>
      </w:pPr>
      <w:r w:rsidRPr="00A54A8D">
        <w:rPr>
          <w:rFonts w:ascii="GHEA Grapalat" w:hAnsi="GHEA Grapalat"/>
        </w:rPr>
        <w:t xml:space="preserve">д) </w:t>
      </w:r>
      <w:r w:rsidR="001A424D" w:rsidRPr="00A54A8D">
        <w:rPr>
          <w:rFonts w:ascii="GHEA Grapalat" w:hAnsi="GHEA Grapalat"/>
          <w:sz w:val="24"/>
          <w:szCs w:val="24"/>
        </w:rPr>
        <w:t>деклараци</w:t>
      </w:r>
      <w:r w:rsidR="00C22EC0" w:rsidRPr="00A54A8D">
        <w:rPr>
          <w:rFonts w:ascii="GHEA Grapalat" w:hAnsi="GHEA Grapalat"/>
          <w:sz w:val="24"/>
          <w:szCs w:val="24"/>
        </w:rPr>
        <w:t>ю</w:t>
      </w:r>
      <w:r w:rsidR="001A424D" w:rsidRPr="00A54A8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A54A8D">
        <w:rPr>
          <w:rFonts w:ascii="GHEA Grapalat" w:hAnsi="GHEA Grapalat"/>
        </w:rPr>
        <w:t xml:space="preserve"> </w:t>
      </w:r>
      <w:r w:rsidRPr="00A54A8D">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A54A8D">
        <w:rPr>
          <w:rFonts w:ascii="GHEA Grapalat" w:hAnsi="GHEA Grapalat"/>
          <w:spacing w:val="-6"/>
          <w:sz w:val="24"/>
          <w:szCs w:val="24"/>
        </w:rPr>
        <w:t>декларация</w:t>
      </w:r>
      <w:r w:rsidRPr="00A54A8D">
        <w:rPr>
          <w:rFonts w:ascii="GHEA Grapalat" w:hAnsi="GHEA Grapalat"/>
          <w:spacing w:val="-6"/>
          <w:sz w:val="24"/>
          <w:szCs w:val="24"/>
        </w:rPr>
        <w:t>, которая после вскрытия заявок автоматически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системе, одновременно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бюллетене вместе с объявлением о</w:t>
      </w:r>
      <w:r w:rsidRPr="00A54A8D">
        <w:rPr>
          <w:rFonts w:ascii="GHEA Grapalat" w:hAnsi="GHEA Grapalat"/>
          <w:sz w:val="24"/>
          <w:szCs w:val="24"/>
        </w:rPr>
        <w:t xml:space="preserve"> решении заключить договор;</w:t>
      </w:r>
      <w:r w:rsidR="005F25EF" w:rsidRPr="00A54A8D">
        <w:rPr>
          <w:rFonts w:ascii="GHEA Grapalat" w:hAnsi="GHEA Grapalat"/>
        </w:rPr>
        <w:t xml:space="preserve"> </w:t>
      </w:r>
      <w:r w:rsidR="00E44BA9" w:rsidRPr="00A54A8D">
        <w:rPr>
          <w:rFonts w:ascii="GHEA Grapalat" w:hAnsi="GHEA Grapalat"/>
          <w:vertAlign w:val="superscript"/>
        </w:rPr>
        <w:t>7</w:t>
      </w:r>
      <w:r w:rsidR="002D0E98" w:rsidRPr="00A54A8D">
        <w:rPr>
          <w:rFonts w:ascii="GHEA Grapalat" w:hAnsi="GHEA Grapalat"/>
          <w:vertAlign w:val="superscript"/>
          <w:lang w:val="hy-AM"/>
        </w:rPr>
        <w:t>.1</w:t>
      </w:r>
    </w:p>
    <w:p w14:paraId="5D1207F6" w14:textId="77777777" w:rsidR="00B67CCD" w:rsidRPr="00A54A8D"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47117B" w:rsidRPr="00A54A8D">
        <w:rPr>
          <w:rFonts w:ascii="GHEA Grapalat" w:hAnsi="GHEA Grapalat"/>
          <w:sz w:val="24"/>
          <w:szCs w:val="24"/>
        </w:rPr>
        <w:t>)</w:t>
      </w:r>
      <w:r w:rsidR="00444026" w:rsidRPr="00A54A8D">
        <w:rPr>
          <w:rFonts w:ascii="GHEA Grapalat" w:hAnsi="GHEA Grapalat"/>
          <w:sz w:val="24"/>
          <w:szCs w:val="24"/>
        </w:rPr>
        <w:tab/>
      </w:r>
      <w:r w:rsidR="0047117B" w:rsidRPr="00A54A8D">
        <w:rPr>
          <w:rFonts w:ascii="GHEA Grapalat" w:hAnsi="GHEA Grapalat"/>
          <w:sz w:val="24"/>
          <w:szCs w:val="24"/>
        </w:rPr>
        <w:t>утвержденное им ценовое предложение;</w:t>
      </w:r>
    </w:p>
    <w:p w14:paraId="17C857CA" w14:textId="77777777" w:rsidR="006C3115" w:rsidRPr="00A54A8D" w:rsidRDefault="008E58A2" w:rsidP="00C634C8">
      <w:pPr>
        <w:widowControl w:val="0"/>
        <w:tabs>
          <w:tab w:val="left" w:pos="1134"/>
        </w:tabs>
        <w:spacing w:after="160"/>
        <w:ind w:firstLine="284"/>
        <w:jc w:val="both"/>
        <w:rPr>
          <w:rFonts w:ascii="GHEA Grapalat" w:hAnsi="GHEA Grapalat"/>
        </w:rPr>
      </w:pPr>
      <w:r w:rsidRPr="00A54A8D">
        <w:rPr>
          <w:rFonts w:ascii="GHEA Grapalat" w:hAnsi="GHEA Grapalat"/>
        </w:rPr>
        <w:t>3</w:t>
      </w:r>
      <w:r w:rsidR="00E326DD" w:rsidRPr="00A54A8D">
        <w:rPr>
          <w:rFonts w:ascii="GHEA Grapalat" w:hAnsi="GHEA Grapalat"/>
        </w:rPr>
        <w:t>)</w:t>
      </w:r>
      <w:r w:rsidR="00C634C8" w:rsidRPr="00A54A8D">
        <w:rPr>
          <w:rFonts w:ascii="GHEA Grapalat" w:hAnsi="GHEA Grapalat"/>
          <w:lang w:val="hy-AM"/>
        </w:rPr>
        <w:t xml:space="preserve"> </w:t>
      </w:r>
      <w:r w:rsidR="00E326DD" w:rsidRPr="00A54A8D">
        <w:rPr>
          <w:rFonts w:ascii="GHEA Grapalat" w:hAnsi="GHEA Grapalat"/>
        </w:rPr>
        <w:t>обеспечение заявки</w:t>
      </w:r>
      <w:r w:rsidR="0067389F" w:rsidRPr="00A54A8D">
        <w:rPr>
          <w:rFonts w:ascii="GHEA Grapalat" w:hAnsi="GHEA Grapalat"/>
        </w:rPr>
        <w:t xml:space="preserve">- </w:t>
      </w:r>
      <w:r w:rsidR="00E326DD" w:rsidRPr="00A54A8D">
        <w:rPr>
          <w:rFonts w:ascii="GHEA Grapalat" w:hAnsi="GHEA Grapalat"/>
        </w:rPr>
        <w:t>в форме наличных денег или банковской гарантии</w:t>
      </w:r>
      <w:r w:rsidR="0067389F" w:rsidRPr="00A54A8D">
        <w:rPr>
          <w:rFonts w:ascii="GHEA Grapalat" w:hAnsi="GHEA Grapalat"/>
        </w:rPr>
        <w:t xml:space="preserve">. </w:t>
      </w:r>
      <w:r w:rsidR="00264CC6" w:rsidRPr="00A54A8D">
        <w:rPr>
          <w:rStyle w:val="FootnoteReference"/>
          <w:rFonts w:ascii="GHEA Grapalat" w:hAnsi="GHEA Grapalat"/>
        </w:rPr>
        <w:footnoteReference w:customMarkFollows="1" w:id="2"/>
        <w:t>8</w:t>
      </w:r>
    </w:p>
    <w:p w14:paraId="7BDC97AD"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4</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54A8D">
        <w:rPr>
          <w:rFonts w:ascii="GHEA Grapalat" w:hAnsi="GHEA Grapalat" w:cs="Sylfaen"/>
        </w:rPr>
        <w:t xml:space="preserve"> (на один и тот же лот)</w:t>
      </w:r>
      <w:r w:rsidRPr="00A54A8D">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A54A8D"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A54A8D" w:rsidRDefault="00567BD7">
      <w:pPr>
        <w:rPr>
          <w:rFonts w:ascii="GHEA Grapalat" w:hAnsi="GHEA Grapalat"/>
          <w:b/>
        </w:rPr>
      </w:pPr>
    </w:p>
    <w:p w14:paraId="69755253" w14:textId="77777777" w:rsidR="00A45946" w:rsidRPr="00A54A8D" w:rsidRDefault="00333B85" w:rsidP="00B46D58">
      <w:pPr>
        <w:widowControl w:val="0"/>
        <w:spacing w:after="160"/>
        <w:jc w:val="center"/>
        <w:rPr>
          <w:rFonts w:ascii="GHEA Grapalat" w:hAnsi="GHEA Grapalat" w:cs="Arial"/>
          <w:b/>
        </w:rPr>
      </w:pPr>
      <w:r w:rsidRPr="00A54A8D">
        <w:rPr>
          <w:rFonts w:ascii="GHEA Grapalat" w:hAnsi="GHEA Grapalat"/>
          <w:b/>
        </w:rPr>
        <w:t>5.</w:t>
      </w:r>
      <w:r w:rsidR="00C8055A" w:rsidRPr="00A54A8D">
        <w:rPr>
          <w:rFonts w:ascii="GHEA Grapalat" w:hAnsi="GHEA Grapalat"/>
          <w:b/>
        </w:rPr>
        <w:t xml:space="preserve">ЦЕНОВОЕ ПРЕДЛОЖЕНИЕ ЗАЯВКИ </w:t>
      </w:r>
    </w:p>
    <w:p w14:paraId="54E439D4" w14:textId="77777777" w:rsidR="00A45946" w:rsidRPr="00A54A8D" w:rsidRDefault="00C8055A" w:rsidP="00B46D58">
      <w:pPr>
        <w:widowControl w:val="0"/>
        <w:tabs>
          <w:tab w:val="left" w:pos="1134"/>
        </w:tabs>
        <w:spacing w:after="160"/>
        <w:ind w:firstLine="567"/>
        <w:jc w:val="both"/>
        <w:rPr>
          <w:rFonts w:ascii="GHEA Grapalat" w:hAnsi="GHEA Grapalat"/>
        </w:rPr>
      </w:pPr>
      <w:r w:rsidRPr="00A54A8D">
        <w:rPr>
          <w:rFonts w:ascii="GHEA Grapalat" w:hAnsi="GHEA Grapalat"/>
        </w:rPr>
        <w:t>5.1</w:t>
      </w:r>
      <w:r w:rsidR="00A34DFE" w:rsidRPr="00A54A8D">
        <w:rPr>
          <w:rFonts w:ascii="GHEA Grapalat" w:hAnsi="GHEA Grapalat"/>
        </w:rPr>
        <w:t>.</w:t>
      </w:r>
      <w:r w:rsidR="00333B85" w:rsidRPr="00A54A8D">
        <w:rPr>
          <w:rFonts w:ascii="GHEA Grapalat" w:hAnsi="GHEA Grapalat"/>
        </w:rPr>
        <w:tab/>
      </w:r>
      <w:r w:rsidRPr="00A54A8D">
        <w:rPr>
          <w:rFonts w:ascii="GHEA Grapalat" w:hAnsi="GHEA Grapalat"/>
        </w:rPr>
        <w:t xml:space="preserve">Предлагаемая цена помимо стоимости </w:t>
      </w:r>
      <w:r w:rsidR="00D448E9" w:rsidRPr="00A54A8D">
        <w:rPr>
          <w:rFonts w:ascii="GHEA Grapalat" w:hAnsi="GHEA Grapalat"/>
        </w:rPr>
        <w:t>услуги</w:t>
      </w:r>
      <w:r w:rsidRPr="00A54A8D">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A54A8D" w:rsidRDefault="00C8055A" w:rsidP="00206E8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5.2.</w:t>
      </w:r>
      <w:r w:rsidR="00333B85" w:rsidRPr="00A54A8D">
        <w:rPr>
          <w:rFonts w:ascii="GHEA Grapalat" w:hAnsi="GHEA Grapalat"/>
          <w:sz w:val="24"/>
          <w:szCs w:val="24"/>
        </w:rPr>
        <w:tab/>
      </w:r>
      <w:r w:rsidRPr="00A54A8D">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54A8D">
        <w:rPr>
          <w:rFonts w:ascii="GHEA Grapalat" w:hAnsi="GHEA Grapalat"/>
          <w:sz w:val="24"/>
          <w:szCs w:val="24"/>
        </w:rPr>
        <w:t>-</w:t>
      </w:r>
      <w:r w:rsidRPr="00A54A8D">
        <w:rPr>
          <w:rFonts w:ascii="GHEA Grapalat" w:hAnsi="GHEA Grapalat"/>
          <w:sz w:val="24"/>
          <w:szCs w:val="24"/>
        </w:rPr>
        <w:t xml:space="preserve"> </w:t>
      </w:r>
      <w:r w:rsidR="00443317" w:rsidRPr="00A54A8D">
        <w:rPr>
          <w:rFonts w:ascii="GHEA Grapalat" w:hAnsi="GHEA Grapalat"/>
          <w:sz w:val="24"/>
          <w:szCs w:val="24"/>
        </w:rPr>
        <w:t>стоимость</w:t>
      </w:r>
      <w:r w:rsidR="00716B81" w:rsidRPr="00A54A8D">
        <w:rPr>
          <w:rFonts w:ascii="GHEA Grapalat" w:hAnsi="GHEA Grapalat"/>
          <w:sz w:val="24"/>
          <w:szCs w:val="24"/>
        </w:rPr>
        <w:t xml:space="preserve"> (совокупность себестоимости и прогнозируемой прибыли) </w:t>
      </w:r>
      <w:r w:rsidRPr="00A54A8D">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54A8D">
        <w:rPr>
          <w:rFonts w:ascii="GHEA Grapalat" w:hAnsi="GHEA Grapalat"/>
          <w:sz w:val="24"/>
          <w:szCs w:val="24"/>
        </w:rPr>
        <w:t xml:space="preserve"> При этом</w:t>
      </w:r>
      <w:r w:rsidR="00940B86" w:rsidRPr="00A54A8D">
        <w:rPr>
          <w:rFonts w:ascii="GHEA Grapalat" w:hAnsi="GHEA Grapalat"/>
          <w:sz w:val="24"/>
          <w:szCs w:val="24"/>
        </w:rPr>
        <w:t xml:space="preserve"> о</w:t>
      </w:r>
      <w:r w:rsidR="00B95FE0" w:rsidRPr="00A54A8D">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54A8D">
        <w:rPr>
          <w:rFonts w:ascii="GHEA Grapalat" w:hAnsi="GHEA Grapalat"/>
          <w:sz w:val="24"/>
          <w:szCs w:val="24"/>
        </w:rPr>
        <w:t>,</w:t>
      </w:r>
      <w:r w:rsidR="00B95FE0" w:rsidRPr="00A54A8D">
        <w:rPr>
          <w:rFonts w:ascii="GHEA Grapalat" w:hAnsi="GHEA Grapalat"/>
          <w:sz w:val="24"/>
          <w:szCs w:val="24"/>
        </w:rPr>
        <w:t xml:space="preserve"> </w:t>
      </w:r>
    </w:p>
    <w:p w14:paraId="325B43C8" w14:textId="77777777" w:rsidR="00B95FE0" w:rsidRPr="00A54A8D" w:rsidRDefault="00A70A2B" w:rsidP="00B46D58">
      <w:pPr>
        <w:pStyle w:val="norm"/>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w:t>
      </w:r>
      <w:r w:rsidR="00B95FE0" w:rsidRPr="00A54A8D">
        <w:rPr>
          <w:rFonts w:ascii="GHEA Grapalat" w:hAnsi="GHEA Grapalat"/>
          <w:sz w:val="24"/>
          <w:szCs w:val="24"/>
        </w:rPr>
        <w:t>аявка участника не подлежит отклонению, если:</w:t>
      </w:r>
    </w:p>
    <w:p w14:paraId="72442C1D"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333B85" w:rsidRPr="00A54A8D">
        <w:rPr>
          <w:rFonts w:ascii="GHEA Grapalat" w:hAnsi="GHEA Grapalat"/>
          <w:sz w:val="24"/>
          <w:szCs w:val="24"/>
        </w:rPr>
        <w:tab/>
      </w:r>
      <w:r w:rsidRPr="00A54A8D">
        <w:rPr>
          <w:rFonts w:ascii="GHEA Grapalat" w:hAnsi="GHEA Grapalat"/>
          <w:sz w:val="24"/>
          <w:szCs w:val="24"/>
        </w:rPr>
        <w:t>графы "стоимость</w:t>
      </w:r>
      <w:r w:rsidR="00DF3688" w:rsidRPr="00A54A8D">
        <w:rPr>
          <w:rFonts w:ascii="GHEA Grapalat" w:hAnsi="GHEA Grapalat"/>
          <w:sz w:val="24"/>
          <w:szCs w:val="24"/>
        </w:rPr>
        <w:t>"</w:t>
      </w:r>
      <w:r w:rsidR="00830AD3" w:rsidRPr="00A54A8D">
        <w:rPr>
          <w:rFonts w:ascii="GHEA Grapalat" w:hAnsi="GHEA Grapalat"/>
          <w:sz w:val="24"/>
          <w:szCs w:val="24"/>
        </w:rPr>
        <w:t xml:space="preserve"> </w:t>
      </w:r>
      <w:r w:rsidRPr="00A54A8D">
        <w:rPr>
          <w:rFonts w:ascii="GHEA Grapalat" w:hAnsi="GHEA Grapalat"/>
          <w:sz w:val="24"/>
          <w:szCs w:val="24"/>
        </w:rPr>
        <w:t xml:space="preserve"> и "налог на добавленную стоимость" </w:t>
      </w:r>
      <w:r w:rsidR="004A262A" w:rsidRPr="00A54A8D">
        <w:rPr>
          <w:rFonts w:ascii="GHEA Grapalat" w:hAnsi="GHEA Grapalat"/>
          <w:sz w:val="24"/>
          <w:szCs w:val="24"/>
        </w:rPr>
        <w:t xml:space="preserve">ценового предложения </w:t>
      </w:r>
      <w:r w:rsidRPr="00A54A8D">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333B85" w:rsidRPr="00A54A8D">
        <w:rPr>
          <w:rFonts w:ascii="GHEA Grapalat" w:hAnsi="GHEA Grapalat"/>
          <w:sz w:val="24"/>
          <w:szCs w:val="24"/>
        </w:rPr>
        <w:tab/>
      </w:r>
      <w:r w:rsidRPr="00A54A8D">
        <w:rPr>
          <w:rFonts w:ascii="GHEA Grapalat" w:hAnsi="GHEA Grapalat"/>
          <w:sz w:val="24"/>
          <w:szCs w:val="24"/>
        </w:rPr>
        <w:t xml:space="preserve">между суммами, указанными прописью или цифрами в графах </w:t>
      </w:r>
      <w:r w:rsidR="00A60D60" w:rsidRPr="00A54A8D">
        <w:rPr>
          <w:rFonts w:ascii="GHEA Grapalat" w:hAnsi="GHEA Grapalat"/>
          <w:sz w:val="24"/>
          <w:szCs w:val="24"/>
        </w:rPr>
        <w:t>"стоимость"</w:t>
      </w:r>
      <w:r w:rsidR="00697F11" w:rsidRPr="00A54A8D">
        <w:rPr>
          <w:rFonts w:ascii="GHEA Grapalat" w:hAnsi="GHEA Grapalat"/>
          <w:sz w:val="24"/>
          <w:szCs w:val="24"/>
        </w:rPr>
        <w:t xml:space="preserve"> </w:t>
      </w:r>
      <w:r w:rsidRPr="00A54A8D">
        <w:rPr>
          <w:rFonts w:ascii="GHEA Grapalat" w:hAnsi="GHEA Grapalat"/>
          <w:sz w:val="24"/>
          <w:szCs w:val="24"/>
        </w:rPr>
        <w:t>и "налог на добавленную стоимость"</w:t>
      </w:r>
      <w:r w:rsidR="00B5379A" w:rsidRPr="00A54A8D">
        <w:rPr>
          <w:rFonts w:ascii="GHEA Grapalat" w:hAnsi="GHEA Grapalat"/>
          <w:sz w:val="24"/>
          <w:szCs w:val="24"/>
        </w:rPr>
        <w:t xml:space="preserve"> </w:t>
      </w:r>
      <w:r w:rsidRPr="00A54A8D">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A54A8D" w:rsidRDefault="00B95FE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w:t>
      </w:r>
      <w:r w:rsidR="00333B85" w:rsidRPr="00A54A8D">
        <w:rPr>
          <w:rFonts w:ascii="GHEA Grapalat" w:hAnsi="GHEA Grapalat"/>
          <w:sz w:val="24"/>
          <w:szCs w:val="24"/>
        </w:rPr>
        <w:tab/>
      </w:r>
      <w:r w:rsidRPr="00A54A8D">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54A8D">
        <w:rPr>
          <w:rFonts w:ascii="GHEA Grapalat" w:hAnsi="GHEA Grapalat"/>
          <w:sz w:val="24"/>
          <w:szCs w:val="24"/>
        </w:rPr>
        <w:t>;</w:t>
      </w:r>
    </w:p>
    <w:p w14:paraId="6D0C1A0C" w14:textId="77777777" w:rsidR="00B9778A" w:rsidRPr="00A54A8D" w:rsidRDefault="00B9778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г.</w:t>
      </w:r>
      <w:r w:rsidRPr="00A54A8D">
        <w:t xml:space="preserve"> </w:t>
      </w:r>
      <w:r w:rsidRPr="00A54A8D">
        <w:rPr>
          <w:rFonts w:ascii="GHEA Grapalat" w:hAnsi="GHEA Grapalat"/>
          <w:sz w:val="24"/>
          <w:szCs w:val="24"/>
        </w:rPr>
        <w:t>стоимость, налог на добавленную стоимость и общая сумма</w:t>
      </w:r>
      <w:r w:rsidR="00910938" w:rsidRPr="00A54A8D">
        <w:rPr>
          <w:rFonts w:ascii="GHEA Grapalat" w:hAnsi="GHEA Grapalat"/>
          <w:sz w:val="24"/>
          <w:szCs w:val="24"/>
        </w:rPr>
        <w:t xml:space="preserve"> ценового предложения</w:t>
      </w:r>
      <w:r w:rsidRPr="00A54A8D">
        <w:rPr>
          <w:rFonts w:ascii="GHEA Grapalat" w:hAnsi="GHEA Grapalat"/>
          <w:sz w:val="24"/>
          <w:szCs w:val="24"/>
        </w:rPr>
        <w:t xml:space="preserve">, указанные в графах </w:t>
      </w:r>
      <w:r w:rsidR="00207490" w:rsidRPr="00A54A8D">
        <w:rPr>
          <w:rFonts w:ascii="GHEA Grapalat" w:hAnsi="GHEA Grapalat"/>
          <w:sz w:val="24"/>
          <w:szCs w:val="24"/>
        </w:rPr>
        <w:t>прописью</w:t>
      </w:r>
      <w:r w:rsidRPr="00A54A8D">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54A8D">
        <w:rPr>
          <w:rFonts w:ascii="GHEA Grapalat" w:hAnsi="GHEA Grapalat"/>
          <w:sz w:val="24"/>
          <w:szCs w:val="24"/>
        </w:rPr>
        <w:t>;</w:t>
      </w:r>
    </w:p>
    <w:p w14:paraId="04502431" w14:textId="77777777" w:rsidR="00A14685" w:rsidRPr="00A54A8D" w:rsidRDefault="00A14685"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Pr="00A54A8D">
        <w:t xml:space="preserve"> </w:t>
      </w:r>
      <w:r w:rsidRPr="00A54A8D">
        <w:rPr>
          <w:rFonts w:ascii="GHEA Grapalat" w:hAnsi="GHEA Grapalat"/>
          <w:sz w:val="24"/>
          <w:szCs w:val="24"/>
        </w:rPr>
        <w:t xml:space="preserve">в графах </w:t>
      </w:r>
      <w:r w:rsidR="00AE2A87" w:rsidRPr="00A54A8D">
        <w:rPr>
          <w:rFonts w:ascii="GHEA Grapalat" w:hAnsi="GHEA Grapalat"/>
          <w:sz w:val="24"/>
          <w:szCs w:val="24"/>
        </w:rPr>
        <w:t xml:space="preserve">"стоимость"" и "налог на добавленную стоимость" </w:t>
      </w:r>
      <w:r w:rsidR="008730A8" w:rsidRPr="00A54A8D">
        <w:rPr>
          <w:rFonts w:ascii="GHEA Grapalat" w:hAnsi="GHEA Grapalat"/>
          <w:sz w:val="24"/>
          <w:szCs w:val="24"/>
        </w:rPr>
        <w:t xml:space="preserve">ценового предложения </w:t>
      </w:r>
      <w:r w:rsidRPr="00A54A8D">
        <w:rPr>
          <w:rFonts w:ascii="GHEA Grapalat" w:hAnsi="GHEA Grapalat"/>
          <w:sz w:val="24"/>
          <w:szCs w:val="24"/>
        </w:rPr>
        <w:t xml:space="preserve">суммы заполнены как цифрами, так и </w:t>
      </w:r>
      <w:r w:rsidR="008730A8" w:rsidRPr="00A54A8D">
        <w:rPr>
          <w:rFonts w:ascii="GHEA Grapalat" w:hAnsi="GHEA Grapalat"/>
          <w:sz w:val="24"/>
          <w:szCs w:val="24"/>
        </w:rPr>
        <w:t>прописью</w:t>
      </w:r>
      <w:r w:rsidRPr="00A54A8D">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A54A8D" w:rsidRDefault="00147FD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54A8D">
        <w:rPr>
          <w:rFonts w:ascii="GHEA Grapalat" w:hAnsi="GHEA Grapalat"/>
          <w:sz w:val="24"/>
          <w:szCs w:val="24"/>
        </w:rPr>
        <w:t>прописью</w:t>
      </w:r>
      <w:r w:rsidRPr="00A54A8D">
        <w:rPr>
          <w:rFonts w:ascii="GHEA Grapalat" w:hAnsi="GHEA Grapalat"/>
          <w:sz w:val="24"/>
          <w:szCs w:val="24"/>
        </w:rPr>
        <w:t xml:space="preserve"> в графах </w:t>
      </w:r>
      <w:r w:rsidR="00144CB2" w:rsidRPr="00A54A8D">
        <w:rPr>
          <w:rFonts w:ascii="GHEA Grapalat" w:hAnsi="GHEA Grapalat"/>
          <w:sz w:val="24"/>
          <w:szCs w:val="24"/>
        </w:rPr>
        <w:t>"</w:t>
      </w:r>
      <w:r w:rsidRPr="00A54A8D">
        <w:rPr>
          <w:rFonts w:ascii="GHEA Grapalat" w:hAnsi="GHEA Grapalat"/>
          <w:sz w:val="24"/>
          <w:szCs w:val="24"/>
        </w:rPr>
        <w:t>стоимость</w:t>
      </w:r>
      <w:r w:rsidR="00144CB2" w:rsidRPr="00A54A8D">
        <w:rPr>
          <w:rFonts w:ascii="GHEA Grapalat" w:hAnsi="GHEA Grapalat"/>
          <w:sz w:val="24"/>
          <w:szCs w:val="24"/>
        </w:rPr>
        <w:t>"</w:t>
      </w:r>
      <w:r w:rsidR="002E7418" w:rsidRPr="00A54A8D">
        <w:rPr>
          <w:rFonts w:ascii="GHEA Grapalat" w:hAnsi="GHEA Grapalat"/>
          <w:sz w:val="24"/>
          <w:szCs w:val="24"/>
        </w:rPr>
        <w:t xml:space="preserve"> и</w:t>
      </w:r>
      <w:r w:rsidRPr="00A54A8D">
        <w:rPr>
          <w:rFonts w:ascii="GHEA Grapalat" w:hAnsi="GHEA Grapalat"/>
          <w:sz w:val="24"/>
          <w:szCs w:val="24"/>
        </w:rPr>
        <w:t xml:space="preserve"> </w:t>
      </w:r>
      <w:r w:rsidR="00144CB2" w:rsidRPr="00A54A8D">
        <w:rPr>
          <w:rFonts w:ascii="GHEA Grapalat" w:hAnsi="GHEA Grapalat"/>
          <w:sz w:val="24"/>
          <w:szCs w:val="24"/>
        </w:rPr>
        <w:t>"</w:t>
      </w:r>
      <w:r w:rsidRPr="00A54A8D">
        <w:rPr>
          <w:rFonts w:ascii="GHEA Grapalat" w:hAnsi="GHEA Grapalat"/>
          <w:sz w:val="24"/>
          <w:szCs w:val="24"/>
        </w:rPr>
        <w:t>налог на добавленную стоимость</w:t>
      </w:r>
      <w:r w:rsidR="00144CB2" w:rsidRPr="00A54A8D">
        <w:rPr>
          <w:rFonts w:ascii="GHEA Grapalat" w:hAnsi="GHEA Grapalat"/>
          <w:sz w:val="24"/>
          <w:szCs w:val="24"/>
        </w:rPr>
        <w:t>"</w:t>
      </w:r>
      <w:r w:rsidR="00362C3A" w:rsidRPr="00A54A8D">
        <w:rPr>
          <w:rFonts w:ascii="GHEA Grapalat" w:hAnsi="GHEA Grapalat"/>
          <w:sz w:val="24"/>
          <w:szCs w:val="24"/>
        </w:rPr>
        <w:t>.</w:t>
      </w:r>
    </w:p>
    <w:p w14:paraId="53A7424B" w14:textId="77777777" w:rsidR="0048059F" w:rsidRPr="00A54A8D"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е.</w:t>
      </w:r>
      <w:r w:rsidRPr="00A54A8D">
        <w:t xml:space="preserve"> </w:t>
      </w:r>
      <w:r w:rsidRPr="00A54A8D">
        <w:rPr>
          <w:rFonts w:ascii="GHEA Grapalat" w:hAnsi="GHEA Grapalat"/>
          <w:sz w:val="24"/>
          <w:szCs w:val="24"/>
        </w:rPr>
        <w:t>в суммах, заполненных буквами в графах ценового пред</w:t>
      </w:r>
      <w:r w:rsidR="00413595" w:rsidRPr="00A54A8D">
        <w:rPr>
          <w:rFonts w:ascii="GHEA Grapalat" w:hAnsi="GHEA Grapalat"/>
          <w:sz w:val="24"/>
          <w:szCs w:val="24"/>
        </w:rPr>
        <w:t>ложения, лумы указаны в цифрах.</w:t>
      </w:r>
    </w:p>
    <w:p w14:paraId="52A716EE" w14:textId="77777777" w:rsidR="00A45946" w:rsidRPr="00A54A8D" w:rsidRDefault="00C8055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5.3</w:t>
      </w:r>
      <w:r w:rsidR="00A34DFE" w:rsidRPr="00A54A8D">
        <w:rPr>
          <w:rFonts w:ascii="GHEA Grapalat" w:hAnsi="GHEA Grapalat"/>
          <w:sz w:val="24"/>
          <w:szCs w:val="24"/>
        </w:rPr>
        <w:t>.</w:t>
      </w:r>
      <w:r w:rsidR="00333B85" w:rsidRPr="00A54A8D">
        <w:rPr>
          <w:rFonts w:ascii="GHEA Grapalat" w:hAnsi="GHEA Grapalat"/>
          <w:sz w:val="24"/>
          <w:szCs w:val="24"/>
        </w:rPr>
        <w:tab/>
      </w:r>
      <w:r w:rsidRPr="00A54A8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54A8D">
        <w:rPr>
          <w:rFonts w:ascii="Courier New" w:hAnsi="Courier New" w:cs="Courier New"/>
          <w:sz w:val="24"/>
          <w:szCs w:val="24"/>
          <w:lang w:val="en-US"/>
        </w:rPr>
        <w:t> </w:t>
      </w:r>
      <w:r w:rsidRPr="00A54A8D">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A54A8D" w:rsidRDefault="009D180E" w:rsidP="00B46D58">
      <w:pPr>
        <w:widowControl w:val="0"/>
        <w:spacing w:after="160"/>
        <w:ind w:left="567" w:right="565"/>
        <w:jc w:val="center"/>
        <w:rPr>
          <w:rFonts w:ascii="GHEA Grapalat" w:hAnsi="GHEA Grapalat"/>
          <w:b/>
          <w:lang w:val="hy-AM"/>
        </w:rPr>
      </w:pPr>
    </w:p>
    <w:p w14:paraId="597C789E" w14:textId="77777777" w:rsidR="00096865" w:rsidRPr="00A54A8D" w:rsidRDefault="00220C7C" w:rsidP="00B46D58">
      <w:pPr>
        <w:widowControl w:val="0"/>
        <w:spacing w:after="160"/>
        <w:ind w:left="567" w:right="565"/>
        <w:jc w:val="center"/>
        <w:rPr>
          <w:rFonts w:ascii="GHEA Grapalat" w:hAnsi="GHEA Grapalat"/>
          <w:b/>
        </w:rPr>
      </w:pPr>
      <w:r w:rsidRPr="00A54A8D">
        <w:rPr>
          <w:rFonts w:ascii="GHEA Grapalat" w:hAnsi="GHEA Grapalat"/>
          <w:b/>
        </w:rPr>
        <w:t xml:space="preserve">6. СРОК ДЕЙСТВИЯ ЗАЯВКИ, </w:t>
      </w:r>
      <w:r w:rsidR="00294F67" w:rsidRPr="00A54A8D">
        <w:rPr>
          <w:rFonts w:ascii="GHEA Grapalat" w:hAnsi="GHEA Grapalat"/>
          <w:b/>
        </w:rPr>
        <w:br/>
      </w:r>
      <w:r w:rsidRPr="00A54A8D">
        <w:rPr>
          <w:rFonts w:ascii="GHEA Grapalat" w:hAnsi="GHEA Grapalat"/>
          <w:b/>
        </w:rPr>
        <w:t>ПОРЯДОК ВНЕСЕНИЯ ИЗМЕНЕНИЙ В ЗАЯВКИ</w:t>
      </w:r>
      <w:r w:rsidR="002626F7" w:rsidRPr="00A54A8D">
        <w:rPr>
          <w:rFonts w:ascii="GHEA Grapalat" w:hAnsi="GHEA Grapalat"/>
          <w:b/>
        </w:rPr>
        <w:t xml:space="preserve"> </w:t>
      </w:r>
      <w:r w:rsidR="00955A1E" w:rsidRPr="00A54A8D">
        <w:rPr>
          <w:rFonts w:ascii="GHEA Grapalat" w:hAnsi="GHEA Grapalat"/>
          <w:b/>
        </w:rPr>
        <w:t>И ИХ ОТЗЫВА</w:t>
      </w:r>
    </w:p>
    <w:p w14:paraId="172C30EC"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54A8D">
        <w:rPr>
          <w:rFonts w:ascii="GHEA Grapalat" w:hAnsi="GHEA Grapalat"/>
          <w:i w:val="0"/>
          <w:sz w:val="24"/>
          <w:szCs w:val="24"/>
        </w:rPr>
        <w:t>6.1</w:t>
      </w:r>
      <w:r w:rsidR="00A34DFE" w:rsidRPr="00A54A8D">
        <w:rPr>
          <w:rFonts w:ascii="GHEA Grapalat" w:hAnsi="GHEA Grapalat"/>
          <w:i w:val="0"/>
          <w:sz w:val="24"/>
          <w:szCs w:val="24"/>
        </w:rPr>
        <w:t>.</w:t>
      </w:r>
      <w:r w:rsidR="00294F67" w:rsidRPr="00A54A8D">
        <w:rPr>
          <w:rFonts w:ascii="GHEA Grapalat" w:hAnsi="GHEA Grapalat"/>
          <w:i w:val="0"/>
          <w:sz w:val="24"/>
          <w:szCs w:val="24"/>
        </w:rPr>
        <w:tab/>
      </w:r>
      <w:r w:rsidRPr="00A54A8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6.2</w:t>
      </w:r>
      <w:r w:rsidR="00A34DFE" w:rsidRPr="00A54A8D">
        <w:rPr>
          <w:rFonts w:ascii="GHEA Grapalat" w:hAnsi="GHEA Grapalat"/>
          <w:i w:val="0"/>
          <w:sz w:val="24"/>
          <w:szCs w:val="24"/>
        </w:rPr>
        <w:t>.</w:t>
      </w:r>
      <w:r w:rsidR="008E6E51" w:rsidRPr="00A54A8D">
        <w:rPr>
          <w:rFonts w:ascii="GHEA Grapalat" w:hAnsi="GHEA Grapalat"/>
          <w:i w:val="0"/>
          <w:sz w:val="24"/>
          <w:szCs w:val="24"/>
        </w:rPr>
        <w:tab/>
      </w:r>
      <w:r w:rsidRPr="00A54A8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A54A8D" w:rsidRDefault="00FA0E41" w:rsidP="00B46D58">
      <w:pPr>
        <w:widowControl w:val="0"/>
        <w:spacing w:after="160"/>
        <w:ind w:firstLine="567"/>
        <w:jc w:val="center"/>
        <w:rPr>
          <w:rFonts w:ascii="GHEA Grapalat" w:hAnsi="GHEA Grapalat"/>
          <w:b/>
        </w:rPr>
      </w:pPr>
    </w:p>
    <w:p w14:paraId="44B59355" w14:textId="779D1906" w:rsidR="00A214D5" w:rsidRPr="00A54A8D" w:rsidRDefault="000D701E" w:rsidP="00206E88">
      <w:pPr>
        <w:widowControl w:val="0"/>
        <w:spacing w:after="160"/>
        <w:jc w:val="center"/>
        <w:rPr>
          <w:rFonts w:ascii="GHEA Grapalat" w:hAnsi="GHEA Grapalat" w:cs="Sylfaen"/>
        </w:rPr>
      </w:pPr>
      <w:r w:rsidRPr="00A54A8D">
        <w:rPr>
          <w:rFonts w:ascii="GHEA Grapalat" w:hAnsi="GHEA Grapalat"/>
          <w:b/>
        </w:rPr>
        <w:t xml:space="preserve">7. </w:t>
      </w:r>
    </w:p>
    <w:p w14:paraId="04E1F149" w14:textId="77777777" w:rsidR="00A214D5" w:rsidRPr="00A54A8D"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A54A8D" w:rsidRDefault="00E70FC4" w:rsidP="00206E88">
      <w:pPr>
        <w:jc w:val="center"/>
        <w:rPr>
          <w:rFonts w:ascii="GHEA Grapalat" w:hAnsi="GHEA Grapalat"/>
          <w:b/>
        </w:rPr>
      </w:pPr>
      <w:r w:rsidRPr="00A54A8D">
        <w:rPr>
          <w:rFonts w:ascii="GHEA Grapalat" w:hAnsi="GHEA Grapalat"/>
          <w:b/>
        </w:rPr>
        <w:t xml:space="preserve">8.ВСКРЫТИЕ, ОЦЕНКА ЗАЯВОК И </w:t>
      </w:r>
      <w:r w:rsidR="008E3C53" w:rsidRPr="00A54A8D">
        <w:rPr>
          <w:rFonts w:ascii="GHEA Grapalat" w:hAnsi="GHEA Grapalat"/>
          <w:b/>
        </w:rPr>
        <w:br/>
      </w:r>
      <w:r w:rsidR="00807178" w:rsidRPr="00A54A8D">
        <w:rPr>
          <w:rFonts w:ascii="GHEA Grapalat" w:hAnsi="GHEA Grapalat"/>
          <w:b/>
        </w:rPr>
        <w:t>ПОДВЕДЕНИЕ ИТОГОВ</w:t>
      </w:r>
    </w:p>
    <w:p w14:paraId="3A45C2AC" w14:textId="77777777" w:rsidR="00206E88" w:rsidRPr="00A54A8D" w:rsidRDefault="00206E88" w:rsidP="00206E88">
      <w:pPr>
        <w:jc w:val="center"/>
        <w:rPr>
          <w:rFonts w:ascii="GHEA Grapalat" w:hAnsi="GHEA Grapalat"/>
          <w:b/>
        </w:rPr>
      </w:pPr>
    </w:p>
    <w:p w14:paraId="17FAEE9D" w14:textId="7EB8FA6E" w:rsidR="00096865" w:rsidRPr="00A54A8D"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A54A8D">
        <w:rPr>
          <w:rFonts w:ascii="GHEA Grapalat" w:hAnsi="GHEA Grapalat"/>
          <w:sz w:val="24"/>
          <w:szCs w:val="24"/>
        </w:rPr>
        <w:t>8.1</w:t>
      </w:r>
      <w:r w:rsidR="00D07367" w:rsidRPr="00A54A8D">
        <w:rPr>
          <w:rFonts w:ascii="GHEA Grapalat" w:hAnsi="GHEA Grapalat"/>
          <w:sz w:val="24"/>
          <w:szCs w:val="24"/>
        </w:rPr>
        <w:t>.</w:t>
      </w:r>
      <w:r w:rsidR="00D07367" w:rsidRPr="00A54A8D">
        <w:rPr>
          <w:rFonts w:ascii="GHEA Grapalat" w:hAnsi="GHEA Grapalat"/>
          <w:sz w:val="24"/>
          <w:szCs w:val="24"/>
        </w:rPr>
        <w:tab/>
      </w:r>
      <w:r w:rsidRPr="00A54A8D">
        <w:rPr>
          <w:rFonts w:ascii="GHEA Grapalat" w:hAnsi="GHEA Grapalat"/>
          <w:sz w:val="24"/>
          <w:szCs w:val="24"/>
        </w:rPr>
        <w:t xml:space="preserve">Вскрытие заявок произойдет посредством системы </w:t>
      </w:r>
      <w:r w:rsidR="00206E88" w:rsidRPr="00A54A8D">
        <w:rPr>
          <w:rFonts w:ascii="GHEA Grapalat" w:hAnsi="GHEA Grapalat"/>
          <w:b/>
          <w:bCs/>
          <w:sz w:val="24"/>
          <w:szCs w:val="24"/>
        </w:rPr>
        <w:t xml:space="preserve">в </w:t>
      </w:r>
      <w:r w:rsidR="005D5EC3">
        <w:rPr>
          <w:rFonts w:ascii="GHEA Grapalat" w:hAnsi="GHEA Grapalat"/>
          <w:b/>
          <w:bCs/>
          <w:sz w:val="24"/>
          <w:szCs w:val="24"/>
          <w:lang w:val="hy-AM"/>
        </w:rPr>
        <w:t>10</w:t>
      </w:r>
      <w:r w:rsidR="00800680" w:rsidRPr="00A54A8D">
        <w:rPr>
          <w:rFonts w:ascii="GHEA Grapalat" w:hAnsi="GHEA Grapalat"/>
          <w:b/>
          <w:bCs/>
          <w:sz w:val="24"/>
          <w:szCs w:val="24"/>
        </w:rPr>
        <w:t>:</w:t>
      </w:r>
      <w:r w:rsidR="005D5EC3">
        <w:rPr>
          <w:rFonts w:ascii="GHEA Grapalat" w:hAnsi="GHEA Grapalat"/>
          <w:b/>
          <w:bCs/>
          <w:sz w:val="24"/>
          <w:szCs w:val="24"/>
          <w:lang w:val="hy-AM"/>
        </w:rPr>
        <w:t>0</w:t>
      </w:r>
      <w:r w:rsidR="00800680" w:rsidRPr="00A54A8D">
        <w:rPr>
          <w:rFonts w:ascii="GHEA Grapalat" w:hAnsi="GHEA Grapalat"/>
          <w:b/>
          <w:bCs/>
          <w:sz w:val="24"/>
          <w:szCs w:val="24"/>
        </w:rPr>
        <w:t>0</w:t>
      </w:r>
      <w:r w:rsidR="00206E88" w:rsidRPr="00A54A8D">
        <w:rPr>
          <w:rFonts w:ascii="GHEA Grapalat" w:hAnsi="GHEA Grapalat"/>
          <w:b/>
          <w:bCs/>
          <w:sz w:val="24"/>
          <w:szCs w:val="24"/>
        </w:rPr>
        <w:t xml:space="preserve"> часов </w:t>
      </w:r>
      <w:r w:rsidR="00F551A1">
        <w:rPr>
          <w:rFonts w:ascii="GHEA Grapalat" w:hAnsi="GHEA Grapalat"/>
          <w:b/>
          <w:bCs/>
          <w:sz w:val="24"/>
          <w:szCs w:val="24"/>
          <w:highlight w:val="yellow"/>
          <w:lang w:val="hy-AM"/>
        </w:rPr>
        <w:t>24.12.2025</w:t>
      </w:r>
      <w:r w:rsidR="00206E88" w:rsidRPr="005C032C">
        <w:rPr>
          <w:rFonts w:ascii="GHEA Grapalat" w:hAnsi="GHEA Grapalat"/>
          <w:b/>
          <w:bCs/>
          <w:sz w:val="24"/>
          <w:szCs w:val="24"/>
          <w:highlight w:val="yellow"/>
        </w:rPr>
        <w:t>г</w:t>
      </w:r>
      <w:r w:rsidR="00206E88" w:rsidRPr="00A54A8D">
        <w:rPr>
          <w:rFonts w:ascii="GHEA Grapalat" w:hAnsi="GHEA Grapalat"/>
          <w:b/>
          <w:bCs/>
          <w:sz w:val="24"/>
          <w:szCs w:val="24"/>
        </w:rPr>
        <w:t>.</w:t>
      </w:r>
      <w:r w:rsidRPr="00A54A8D">
        <w:rPr>
          <w:rFonts w:ascii="GHEA Grapalat" w:hAnsi="GHEA Grapalat"/>
          <w:sz w:val="24"/>
          <w:szCs w:val="24"/>
        </w:rPr>
        <w:t xml:space="preserve">. </w:t>
      </w:r>
    </w:p>
    <w:p w14:paraId="10A0B28A" w14:textId="77777777" w:rsidR="00ED6836" w:rsidRPr="00A54A8D" w:rsidRDefault="009B6D58" w:rsidP="00B46D58">
      <w:pPr>
        <w:widowControl w:val="0"/>
        <w:spacing w:after="160"/>
        <w:ind w:firstLine="567"/>
        <w:jc w:val="both"/>
        <w:rPr>
          <w:rFonts w:ascii="GHEA Grapalat" w:hAnsi="GHEA Grapalat" w:cs="Sylfaen"/>
        </w:rPr>
      </w:pPr>
      <w:r w:rsidRPr="00A54A8D">
        <w:rPr>
          <w:rFonts w:ascii="GHEA Grapalat" w:hAnsi="GHEA Grapalat"/>
        </w:rPr>
        <w:t>На заседании по вскрытию</w:t>
      </w:r>
      <w:r w:rsidR="001F2926" w:rsidRPr="00A54A8D">
        <w:rPr>
          <w:rFonts w:ascii="GHEA Grapalat" w:hAnsi="GHEA Grapalat"/>
        </w:rPr>
        <w:t xml:space="preserve"> и оценке</w:t>
      </w:r>
      <w:r w:rsidRPr="00A54A8D">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54A8D">
        <w:rPr>
          <w:rFonts w:ascii="GHEA Grapalat" w:hAnsi="GHEA Grapalat"/>
        </w:rPr>
        <w:t xml:space="preserve">закупки </w:t>
      </w:r>
      <w:r w:rsidRPr="00A54A8D">
        <w:rPr>
          <w:rFonts w:ascii="GHEA Grapalat" w:hAnsi="GHEA Grapalat"/>
        </w:rPr>
        <w:t xml:space="preserve">на закупаемые в рамках настоящей процедуры </w:t>
      </w:r>
      <w:r w:rsidR="000032AC" w:rsidRPr="00A54A8D">
        <w:rPr>
          <w:rFonts w:ascii="GHEA Grapalat" w:hAnsi="GHEA Grapalat"/>
        </w:rPr>
        <w:t>услуги</w:t>
      </w:r>
      <w:r w:rsidRPr="00A54A8D">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A54A8D" w:rsidRDefault="00ED6836" w:rsidP="00B46D58">
      <w:pPr>
        <w:widowControl w:val="0"/>
        <w:spacing w:after="160"/>
        <w:ind w:firstLine="567"/>
        <w:jc w:val="both"/>
        <w:rPr>
          <w:rFonts w:ascii="GHEA Grapalat" w:hAnsi="GHEA Grapalat" w:cs="Sylfaen"/>
        </w:rPr>
      </w:pPr>
      <w:r w:rsidRPr="00A54A8D">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A54A8D">
        <w:rPr>
          <w:rFonts w:ascii="GHEA Grapalat" w:hAnsi="GHEA Grapalat"/>
        </w:rPr>
        <w:t>—</w:t>
      </w:r>
      <w:r w:rsidRPr="00A54A8D">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A54A8D" w:rsidRDefault="00FD274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lastRenderedPageBreak/>
        <w:t>8.2.</w:t>
      </w:r>
      <w:r w:rsidR="00D07367" w:rsidRPr="00A54A8D">
        <w:rPr>
          <w:rFonts w:ascii="GHEA Grapalat" w:hAnsi="GHEA Grapalat"/>
        </w:rPr>
        <w:tab/>
      </w:r>
      <w:r w:rsidRPr="00A54A8D">
        <w:rPr>
          <w:rFonts w:ascii="GHEA Grapalat" w:hAnsi="GHEA Grapalat"/>
        </w:rPr>
        <w:t xml:space="preserve">Заявки оцениваются в порядке, установленном настоящим приглашением. </w:t>
      </w:r>
    </w:p>
    <w:p w14:paraId="2C3C7BA3" w14:textId="77777777" w:rsidR="002A665D" w:rsidRPr="00A54A8D" w:rsidRDefault="00CF34DE" w:rsidP="00B46D58">
      <w:pPr>
        <w:widowControl w:val="0"/>
        <w:spacing w:after="160"/>
        <w:ind w:firstLine="567"/>
        <w:jc w:val="both"/>
      </w:pPr>
      <w:r w:rsidRPr="00A54A8D">
        <w:rPr>
          <w:rFonts w:ascii="GHEA Grapalat" w:hAnsi="GHEA Grapalat"/>
        </w:rPr>
        <w:t>Е</w:t>
      </w:r>
      <w:r w:rsidR="00CA7C54" w:rsidRPr="00A54A8D">
        <w:rPr>
          <w:rFonts w:ascii="GHEA Grapalat" w:hAnsi="GHEA Grapalat"/>
        </w:rPr>
        <w:t xml:space="preserve">сли количество лотов </w:t>
      </w:r>
      <w:r w:rsidR="00D42D33" w:rsidRPr="00A54A8D">
        <w:rPr>
          <w:rFonts w:ascii="GHEA Grapalat" w:hAnsi="GHEA Grapalat"/>
        </w:rPr>
        <w:t xml:space="preserve">в </w:t>
      </w:r>
      <w:r w:rsidR="00CA7C54" w:rsidRPr="00A54A8D">
        <w:rPr>
          <w:rFonts w:ascii="GHEA Grapalat" w:hAnsi="GHEA Grapalat"/>
        </w:rPr>
        <w:t>процедур</w:t>
      </w:r>
      <w:r w:rsidR="00D42D33" w:rsidRPr="00A54A8D">
        <w:rPr>
          <w:rFonts w:ascii="GHEA Grapalat" w:hAnsi="GHEA Grapalat"/>
        </w:rPr>
        <w:t>е</w:t>
      </w:r>
      <w:r w:rsidR="00CA7C54" w:rsidRPr="00A54A8D">
        <w:rPr>
          <w:rFonts w:ascii="GHEA Grapalat" w:hAnsi="GHEA Grapalat"/>
        </w:rPr>
        <w:t xml:space="preserve"> закупок не превышает семдесять пять</w:t>
      </w:r>
      <w:r w:rsidRPr="00A54A8D">
        <w:rPr>
          <w:rFonts w:ascii="GHEA Grapalat" w:hAnsi="GHEA Grapalat"/>
        </w:rPr>
        <w:t xml:space="preserve"> лотов</w:t>
      </w:r>
      <w:r w:rsidR="00CA7C54" w:rsidRPr="00A54A8D">
        <w:rPr>
          <w:rFonts w:ascii="GHEA Grapalat" w:hAnsi="GHEA Grapalat"/>
        </w:rPr>
        <w:t xml:space="preserve">- оценка </w:t>
      </w:r>
      <w:r w:rsidR="009A796C" w:rsidRPr="00A54A8D">
        <w:rPr>
          <w:rFonts w:ascii="GHEA Grapalat" w:hAnsi="GHEA Grapalat"/>
        </w:rPr>
        <w:t xml:space="preserve">заявок осуществляется в течение </w:t>
      </w:r>
      <w:r w:rsidR="007A695C" w:rsidRPr="00A54A8D">
        <w:rPr>
          <w:rFonts w:ascii="GHEA Grapalat" w:hAnsi="GHEA Grapalat"/>
        </w:rPr>
        <w:t xml:space="preserve">пятнадцати </w:t>
      </w:r>
      <w:r w:rsidR="009A796C" w:rsidRPr="00A54A8D">
        <w:rPr>
          <w:rFonts w:ascii="GHEA Grapalat" w:hAnsi="GHEA Grapalat"/>
        </w:rPr>
        <w:t>рабочих дней со дня истечения окончательного срока их подачи, а</w:t>
      </w:r>
      <w:r w:rsidR="00CA7C54" w:rsidRPr="00A54A8D">
        <w:rPr>
          <w:rFonts w:ascii="GHEA Grapalat" w:hAnsi="GHEA Grapalat"/>
        </w:rPr>
        <w:t xml:space="preserve"> при превышении-</w:t>
      </w:r>
      <w:r w:rsidR="009A796C" w:rsidRPr="00A54A8D">
        <w:rPr>
          <w:rFonts w:ascii="GHEA Grapalat" w:hAnsi="GHEA Grapalat"/>
        </w:rPr>
        <w:t xml:space="preserve"> в течение </w:t>
      </w:r>
      <w:r w:rsidR="007A695C" w:rsidRPr="00A54A8D">
        <w:rPr>
          <w:rFonts w:ascii="GHEA Grapalat" w:hAnsi="GHEA Grapalat"/>
        </w:rPr>
        <w:t xml:space="preserve">двадцати </w:t>
      </w:r>
      <w:r w:rsidR="009A796C" w:rsidRPr="00A54A8D">
        <w:rPr>
          <w:rFonts w:ascii="GHEA Grapalat" w:hAnsi="GHEA Grapalat"/>
        </w:rPr>
        <w:t>рабочих дней.</w:t>
      </w:r>
    </w:p>
    <w:p w14:paraId="275FD59D" w14:textId="77777777" w:rsidR="00ED6836" w:rsidRPr="00A54A8D" w:rsidRDefault="00745561" w:rsidP="00B46D58">
      <w:pPr>
        <w:widowControl w:val="0"/>
        <w:spacing w:after="160"/>
        <w:ind w:firstLine="567"/>
        <w:jc w:val="both"/>
        <w:rPr>
          <w:rFonts w:ascii="GHEA Grapalat" w:hAnsi="GHEA Grapalat" w:cs="Sylfaen"/>
        </w:rPr>
      </w:pPr>
      <w:r w:rsidRPr="00A54A8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54A8D">
        <w:rPr>
          <w:rFonts w:ascii="GHEA Grapalat" w:hAnsi="GHEA Grapalat"/>
        </w:rPr>
        <w:t xml:space="preserve"> и оценке </w:t>
      </w:r>
      <w:r w:rsidRPr="00A54A8D">
        <w:rPr>
          <w:rFonts w:ascii="GHEA Grapalat" w:hAnsi="GHEA Grapalat"/>
        </w:rPr>
        <w:t xml:space="preserve">заявок комиссия отклоняет те заявки, в которых отсутствуют ценовое предложение </w:t>
      </w:r>
      <w:r w:rsidR="009A5F32" w:rsidRPr="00A54A8D">
        <w:rPr>
          <w:rFonts w:ascii="GHEA Grapalat" w:hAnsi="GHEA Grapalat"/>
        </w:rPr>
        <w:t xml:space="preserve">и/или обеспечение заявки или </w:t>
      </w:r>
      <w:r w:rsidRPr="00A54A8D">
        <w:rPr>
          <w:rFonts w:ascii="GHEA Grapalat" w:hAnsi="GHEA Grapalat"/>
        </w:rPr>
        <w:t>которые не соответствуют требованиям приглашения</w:t>
      </w:r>
      <w:r w:rsidR="00550A62" w:rsidRPr="00A54A8D">
        <w:rPr>
          <w:rFonts w:ascii="GHEA Grapalat" w:hAnsi="GHEA Grapalat"/>
        </w:rPr>
        <w:t>, за исключением случая, установленного пунктом 8.9 части 1 настоящего приглашения</w:t>
      </w:r>
      <w:r w:rsidRPr="00A54A8D">
        <w:rPr>
          <w:rFonts w:ascii="GHEA Grapalat" w:hAnsi="GHEA Grapalat"/>
        </w:rPr>
        <w:t>.</w:t>
      </w:r>
    </w:p>
    <w:p w14:paraId="2292A0C2" w14:textId="77777777" w:rsidR="00096865"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8.3.</w:t>
      </w:r>
      <w:r w:rsidR="00D07367" w:rsidRPr="00A54A8D">
        <w:rPr>
          <w:rFonts w:ascii="GHEA Grapalat" w:hAnsi="GHEA Grapalat"/>
          <w:sz w:val="24"/>
          <w:szCs w:val="24"/>
        </w:rPr>
        <w:tab/>
      </w:r>
      <w:r w:rsidRPr="00A54A8D">
        <w:rPr>
          <w:rFonts w:ascii="GHEA Grapalat" w:hAnsi="GHEA Grapalat"/>
          <w:sz w:val="24"/>
          <w:szCs w:val="24"/>
        </w:rPr>
        <w:t xml:space="preserve">С целью определения </w:t>
      </w:r>
      <w:r w:rsidR="00D22CBB" w:rsidRPr="00A54A8D">
        <w:rPr>
          <w:rFonts w:ascii="GHEA Grapalat" w:hAnsi="GHEA Grapalat"/>
          <w:sz w:val="24"/>
          <w:szCs w:val="24"/>
        </w:rPr>
        <w:t xml:space="preserve">отобранного </w:t>
      </w:r>
      <w:r w:rsidR="00432FEC" w:rsidRPr="00A54A8D">
        <w:rPr>
          <w:rFonts w:ascii="GHEA Grapalat" w:hAnsi="GHEA Grapalat"/>
          <w:sz w:val="24"/>
          <w:szCs w:val="24"/>
        </w:rPr>
        <w:t xml:space="preserve">или непризнанных таковыми </w:t>
      </w:r>
      <w:r w:rsidR="00D42D33" w:rsidRPr="00A54A8D">
        <w:rPr>
          <w:rFonts w:ascii="GHEA Grapalat" w:hAnsi="GHEA Grapalat"/>
          <w:sz w:val="24"/>
          <w:szCs w:val="24"/>
        </w:rPr>
        <w:t>участников</w:t>
      </w:r>
      <w:r w:rsidRPr="00A54A8D">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A54A8D"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8.4</w:t>
      </w:r>
      <w:r w:rsidR="00D07367" w:rsidRPr="00A54A8D">
        <w:rPr>
          <w:rFonts w:ascii="GHEA Grapalat" w:hAnsi="GHEA Grapalat"/>
          <w:sz w:val="24"/>
          <w:szCs w:val="24"/>
        </w:rPr>
        <w:t>.</w:t>
      </w:r>
      <w:r w:rsidR="00D07367" w:rsidRPr="00A54A8D">
        <w:rPr>
          <w:rFonts w:ascii="GHEA Grapalat" w:hAnsi="GHEA Grapalat"/>
          <w:sz w:val="24"/>
          <w:szCs w:val="24"/>
        </w:rPr>
        <w:tab/>
      </w:r>
      <w:r w:rsidR="00D22CBB" w:rsidRPr="00A54A8D">
        <w:rPr>
          <w:rFonts w:ascii="GHEA Grapalat" w:hAnsi="GHEA Grapalat"/>
          <w:sz w:val="24"/>
          <w:szCs w:val="24"/>
        </w:rPr>
        <w:t>Отобранный у</w:t>
      </w:r>
      <w:r w:rsidRPr="00A54A8D">
        <w:rPr>
          <w:rFonts w:ascii="GHEA Grapalat" w:hAnsi="GHEA Grapalat"/>
          <w:sz w:val="24"/>
          <w:szCs w:val="24"/>
        </w:rPr>
        <w:t>частник</w:t>
      </w:r>
      <w:r w:rsidR="007A4247" w:rsidRPr="00A54A8D">
        <w:rPr>
          <w:rFonts w:ascii="GHEA Grapalat" w:hAnsi="GHEA Grapalat"/>
          <w:sz w:val="24"/>
          <w:szCs w:val="24"/>
        </w:rPr>
        <w:t xml:space="preserve"> </w:t>
      </w:r>
      <w:r w:rsidRPr="00A54A8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54A8D">
        <w:rPr>
          <w:rFonts w:ascii="GHEA Grapalat" w:hAnsi="GHEA Grapalat"/>
          <w:sz w:val="24"/>
          <w:szCs w:val="24"/>
        </w:rPr>
        <w:t>отобранного</w:t>
      </w:r>
      <w:r w:rsidR="0066621D" w:rsidRPr="00A54A8D">
        <w:rPr>
          <w:rFonts w:ascii="GHEA Grapalat" w:hAnsi="GHEA Grapalat"/>
          <w:sz w:val="24"/>
          <w:szCs w:val="24"/>
        </w:rPr>
        <w:t xml:space="preserve"> участника</w:t>
      </w:r>
      <w:r w:rsidR="009A0BDF" w:rsidRPr="00A54A8D">
        <w:rPr>
          <w:rFonts w:ascii="GHEA Grapalat" w:hAnsi="GHEA Grapalat"/>
          <w:sz w:val="24"/>
          <w:szCs w:val="24"/>
        </w:rPr>
        <w:t xml:space="preserve"> </w:t>
      </w:r>
      <w:r w:rsidR="00432FEC" w:rsidRPr="00A54A8D">
        <w:rPr>
          <w:rFonts w:ascii="GHEA Grapalat" w:hAnsi="GHEA Grapalat"/>
          <w:sz w:val="24"/>
          <w:szCs w:val="24"/>
        </w:rPr>
        <w:t xml:space="preserve">и непризнанными таковыми </w:t>
      </w:r>
      <w:r w:rsidRPr="00A54A8D">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54A8D"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8.5</w:t>
      </w:r>
      <w:r w:rsidR="00644850" w:rsidRPr="00A54A8D">
        <w:rPr>
          <w:rFonts w:ascii="GHEA Grapalat" w:hAnsi="GHEA Grapalat"/>
          <w:i w:val="0"/>
          <w:sz w:val="24"/>
          <w:szCs w:val="24"/>
        </w:rPr>
        <w:t>.</w:t>
      </w:r>
      <w:r w:rsidR="00644850" w:rsidRPr="00A54A8D">
        <w:rPr>
          <w:rFonts w:ascii="GHEA Grapalat" w:hAnsi="GHEA Grapalat"/>
          <w:i w:val="0"/>
          <w:sz w:val="24"/>
          <w:szCs w:val="24"/>
        </w:rPr>
        <w:tab/>
      </w:r>
      <w:r w:rsidRPr="00A54A8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A54A8D">
        <w:rPr>
          <w:rFonts w:ascii="GHEA Grapalat" w:hAnsi="GHEA Grapalat"/>
          <w:b/>
          <w:bCs/>
          <w:i w:val="0"/>
          <w:sz w:val="24"/>
          <w:szCs w:val="24"/>
        </w:rPr>
        <w:t>установленному Центральным банком РА на день открытия заявок</w:t>
      </w:r>
      <w:r w:rsidR="00A01157" w:rsidRPr="00A54A8D">
        <w:rPr>
          <w:rFonts w:ascii="GHEA Grapalat" w:hAnsi="GHEA Grapalat"/>
          <w:i w:val="0"/>
          <w:sz w:val="24"/>
          <w:szCs w:val="24"/>
        </w:rPr>
        <w:t>.</w:t>
      </w:r>
    </w:p>
    <w:p w14:paraId="445F8B6D" w14:textId="77777777" w:rsidR="009B6D58"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D36366" w:rsidRPr="00A54A8D">
        <w:rPr>
          <w:rFonts w:ascii="GHEA Grapalat" w:hAnsi="GHEA Grapalat"/>
          <w:sz w:val="24"/>
          <w:szCs w:val="24"/>
        </w:rPr>
        <w:t>6</w:t>
      </w:r>
      <w:r w:rsidRPr="00A54A8D">
        <w:rPr>
          <w:rFonts w:ascii="GHEA Grapalat" w:hAnsi="GHEA Grapalat"/>
          <w:sz w:val="24"/>
          <w:szCs w:val="24"/>
        </w:rPr>
        <w:t>.</w:t>
      </w:r>
      <w:r w:rsidR="00644850" w:rsidRPr="00A54A8D">
        <w:rPr>
          <w:rFonts w:ascii="GHEA Grapalat" w:hAnsi="GHEA Grapalat"/>
          <w:sz w:val="24"/>
          <w:szCs w:val="24"/>
        </w:rPr>
        <w:tab/>
      </w:r>
      <w:r w:rsidRPr="00A54A8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54A8D">
        <w:rPr>
          <w:rFonts w:ascii="GHEA Grapalat" w:hAnsi="GHEA Grapalat"/>
          <w:sz w:val="24"/>
          <w:szCs w:val="24"/>
        </w:rPr>
        <w:t>отобранного</w:t>
      </w:r>
      <w:r w:rsidR="00970000" w:rsidRPr="00A54A8D">
        <w:rPr>
          <w:rFonts w:ascii="GHEA Grapalat" w:hAnsi="GHEA Grapalat"/>
          <w:sz w:val="24"/>
          <w:szCs w:val="24"/>
        </w:rPr>
        <w:t xml:space="preserve"> </w:t>
      </w:r>
      <w:r w:rsidR="00A00A1F" w:rsidRPr="00A54A8D">
        <w:rPr>
          <w:rFonts w:ascii="GHEA Grapalat" w:hAnsi="GHEA Grapalat"/>
          <w:sz w:val="24"/>
          <w:szCs w:val="24"/>
        </w:rPr>
        <w:t xml:space="preserve">и </w:t>
      </w:r>
      <w:r w:rsidR="00432FEC" w:rsidRPr="00A54A8D">
        <w:rPr>
          <w:rFonts w:ascii="GHEA Grapalat" w:hAnsi="GHEA Grapalat"/>
          <w:sz w:val="24"/>
          <w:szCs w:val="24"/>
        </w:rPr>
        <w:t>непризнанных таковыми</w:t>
      </w:r>
      <w:r w:rsidR="007D2779" w:rsidRPr="00A54A8D">
        <w:rPr>
          <w:rFonts w:ascii="GHEA Grapalat" w:hAnsi="GHEA Grapalat"/>
          <w:sz w:val="24"/>
          <w:szCs w:val="24"/>
        </w:rPr>
        <w:t xml:space="preserve"> участников</w:t>
      </w:r>
      <w:r w:rsidR="00957EF4" w:rsidRPr="00A54A8D">
        <w:rPr>
          <w:rFonts w:ascii="GHEA Grapalat" w:hAnsi="GHEA Grapalat"/>
          <w:sz w:val="24"/>
          <w:szCs w:val="24"/>
        </w:rPr>
        <w:t>.</w:t>
      </w:r>
      <w:r w:rsidRPr="00A54A8D">
        <w:rPr>
          <w:rFonts w:ascii="GHEA Grapalat" w:hAnsi="GHEA Grapalat"/>
          <w:sz w:val="24"/>
          <w:szCs w:val="24"/>
        </w:rPr>
        <w:t>При равенстве предложенных наименьших цен</w:t>
      </w:r>
      <w:r w:rsidR="00186559" w:rsidRPr="00A54A8D">
        <w:rPr>
          <w:rFonts w:ascii="GHEA Grapalat" w:hAnsi="GHEA Grapalat"/>
          <w:sz w:val="24"/>
          <w:szCs w:val="24"/>
        </w:rPr>
        <w:t>:</w:t>
      </w:r>
    </w:p>
    <w:p w14:paraId="2074BD6D"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186559" w:rsidRPr="00A54A8D">
        <w:rPr>
          <w:rFonts w:ascii="GHEA Grapalat" w:hAnsi="GHEA Grapalat"/>
          <w:sz w:val="24"/>
          <w:szCs w:val="24"/>
        </w:rPr>
        <w:tab/>
      </w:r>
      <w:r w:rsidRPr="00A54A8D">
        <w:rPr>
          <w:rFonts w:ascii="GHEA Grapalat" w:hAnsi="GHEA Grapalat"/>
          <w:sz w:val="24"/>
          <w:szCs w:val="24"/>
        </w:rPr>
        <w:t>для определения</w:t>
      </w:r>
      <w:r w:rsidR="005F09CE" w:rsidRPr="00A54A8D">
        <w:rPr>
          <w:rFonts w:ascii="GHEA Grapalat" w:hAnsi="GHEA Grapalat"/>
          <w:sz w:val="24"/>
          <w:szCs w:val="24"/>
        </w:rPr>
        <w:t xml:space="preserve"> отобранного</w:t>
      </w:r>
      <w:r w:rsidR="000C6E1C" w:rsidRPr="00A54A8D">
        <w:rPr>
          <w:rFonts w:ascii="GHEA Grapalat" w:hAnsi="GHEA Grapalat"/>
          <w:sz w:val="24"/>
          <w:szCs w:val="24"/>
        </w:rPr>
        <w:t xml:space="preserve"> </w:t>
      </w:r>
      <w:r w:rsidR="00A03BAD" w:rsidRPr="00A54A8D">
        <w:rPr>
          <w:rFonts w:ascii="GHEA Grapalat" w:hAnsi="GHEA Grapalat"/>
          <w:sz w:val="24"/>
          <w:szCs w:val="24"/>
        </w:rPr>
        <w:t xml:space="preserve"> и непризнанных таковыми </w:t>
      </w:r>
      <w:r w:rsidRPr="00A54A8D">
        <w:rPr>
          <w:rFonts w:ascii="GHEA Grapalat" w:hAnsi="GHEA Grapalat"/>
          <w:sz w:val="24"/>
          <w:szCs w:val="24"/>
        </w:rPr>
        <w:t xml:space="preserve"> участников, </w:t>
      </w:r>
      <w:r w:rsidR="009F073E" w:rsidRPr="00A54A8D">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A54A8D" w:rsidDel="009F073E">
          <w:rPr>
            <w:rFonts w:ascii="GHEA Grapalat" w:hAnsi="GHEA Grapalat"/>
            <w:sz w:val="24"/>
            <w:szCs w:val="24"/>
          </w:rPr>
          <w:delText xml:space="preserve"> </w:delText>
        </w:r>
      </w:del>
      <w:r w:rsidRPr="00A54A8D">
        <w:rPr>
          <w:rFonts w:ascii="GHEA Grapalat" w:hAnsi="GHEA Grapalat"/>
          <w:sz w:val="24"/>
          <w:szCs w:val="24"/>
        </w:rPr>
        <w:t xml:space="preserve">проводятся одновременные переговоры, если </w:t>
      </w:r>
      <w:r w:rsidR="004E42CF" w:rsidRPr="00A54A8D">
        <w:rPr>
          <w:rFonts w:ascii="GHEA Grapalat" w:hAnsi="GHEA Grapalat"/>
          <w:sz w:val="24"/>
          <w:szCs w:val="24"/>
        </w:rPr>
        <w:t>эти</w:t>
      </w:r>
      <w:r w:rsidRPr="00A54A8D">
        <w:rPr>
          <w:rFonts w:ascii="GHEA Grapalat" w:hAnsi="GHEA Grapalat"/>
          <w:sz w:val="24"/>
          <w:szCs w:val="24"/>
        </w:rPr>
        <w:t xml:space="preserve"> участники (наделенные соответствующим полномочием представители)</w:t>
      </w:r>
      <w:r w:rsidR="00EC329B" w:rsidRPr="00A54A8D">
        <w:rPr>
          <w:rFonts w:ascii="GHEA Grapalat" w:hAnsi="GHEA Grapalat"/>
          <w:sz w:val="24"/>
          <w:szCs w:val="24"/>
        </w:rPr>
        <w:t xml:space="preserve"> присутствуют на заседании,</w:t>
      </w:r>
    </w:p>
    <w:p w14:paraId="3993B67F"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186559" w:rsidRPr="00A54A8D">
        <w:rPr>
          <w:rFonts w:ascii="GHEA Grapalat" w:hAnsi="GHEA Grapalat"/>
          <w:sz w:val="24"/>
          <w:szCs w:val="24"/>
        </w:rPr>
        <w:tab/>
      </w:r>
      <w:r w:rsidRPr="00A54A8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54A8D">
        <w:rPr>
          <w:rFonts w:ascii="GHEA Grapalat" w:hAnsi="GHEA Grapalat"/>
          <w:sz w:val="24"/>
          <w:szCs w:val="24"/>
        </w:rPr>
        <w:t xml:space="preserve">не автоматическим уведомлением </w:t>
      </w:r>
      <w:r w:rsidRPr="00A54A8D">
        <w:rPr>
          <w:rFonts w:ascii="GHEA Grapalat" w:hAnsi="GHEA Grapalat"/>
          <w:sz w:val="24"/>
          <w:szCs w:val="24"/>
        </w:rPr>
        <w:t xml:space="preserve">одновременно уведомляет </w:t>
      </w:r>
      <w:r w:rsidR="00116447" w:rsidRPr="00A54A8D">
        <w:rPr>
          <w:rFonts w:ascii="GHEA Grapalat" w:hAnsi="GHEA Grapalat"/>
          <w:sz w:val="24"/>
          <w:szCs w:val="24"/>
        </w:rPr>
        <w:t>представившими равные цены</w:t>
      </w:r>
      <w:r w:rsidRPr="00A54A8D">
        <w:rPr>
          <w:rFonts w:ascii="GHEA Grapalat" w:hAnsi="GHEA Grapalat"/>
          <w:sz w:val="24"/>
          <w:szCs w:val="24"/>
        </w:rPr>
        <w:t xml:space="preserve"> участников </w:t>
      </w:r>
      <w:r w:rsidR="0094301D" w:rsidRPr="00A54A8D">
        <w:rPr>
          <w:rFonts w:ascii="GHEA Grapalat" w:hAnsi="GHEA Grapalat"/>
          <w:sz w:val="24"/>
          <w:szCs w:val="24"/>
        </w:rPr>
        <w:t>об условиях, продолжительности,</w:t>
      </w:r>
      <w:r w:rsidRPr="00A54A8D">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в.</w:t>
      </w:r>
      <w:r w:rsidR="00186559" w:rsidRPr="00A54A8D">
        <w:rPr>
          <w:rFonts w:ascii="GHEA Grapalat" w:hAnsi="GHEA Grapalat"/>
          <w:sz w:val="24"/>
          <w:szCs w:val="24"/>
        </w:rPr>
        <w:tab/>
      </w:r>
      <w:r w:rsidRPr="00A54A8D">
        <w:rPr>
          <w:rFonts w:ascii="GHEA Grapalat" w:hAnsi="GHEA Grapalat"/>
          <w:sz w:val="24"/>
          <w:szCs w:val="24"/>
        </w:rPr>
        <w:t xml:space="preserve">переговоры проводятся не раннее чем на второй и не позднее чем на </w:t>
      </w:r>
      <w:r w:rsidR="00996FDC" w:rsidRPr="00A54A8D">
        <w:rPr>
          <w:rFonts w:ascii="GHEA Grapalat" w:hAnsi="GHEA Grapalat"/>
          <w:sz w:val="24"/>
          <w:szCs w:val="24"/>
        </w:rPr>
        <w:t xml:space="preserve">пятый </w:t>
      </w:r>
      <w:r w:rsidRPr="00A54A8D">
        <w:rPr>
          <w:rFonts w:ascii="GHEA Grapalat" w:hAnsi="GHEA Grapalat"/>
          <w:sz w:val="24"/>
          <w:szCs w:val="24"/>
        </w:rPr>
        <w:t>рабочий день со дня отправки извещения</w:t>
      </w:r>
      <w:r w:rsidR="00A50C53" w:rsidRPr="00A54A8D">
        <w:rPr>
          <w:rFonts w:ascii="GHEA Grapalat" w:hAnsi="GHEA Grapalat"/>
          <w:sz w:val="24"/>
          <w:szCs w:val="24"/>
        </w:rPr>
        <w:t>,</w:t>
      </w:r>
    </w:p>
    <w:p w14:paraId="3AAACC57"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г.</w:t>
      </w:r>
      <w:r w:rsidR="00186559" w:rsidRPr="00A54A8D">
        <w:rPr>
          <w:rFonts w:ascii="GHEA Grapalat" w:hAnsi="GHEA Grapalat"/>
          <w:sz w:val="24"/>
          <w:szCs w:val="24"/>
        </w:rPr>
        <w:tab/>
      </w:r>
      <w:r w:rsidRPr="00A54A8D">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54A8D">
        <w:rPr>
          <w:rFonts w:ascii="GHEA Grapalat" w:hAnsi="GHEA Grapalat"/>
          <w:sz w:val="24"/>
          <w:szCs w:val="24"/>
        </w:rPr>
        <w:t xml:space="preserve">другого </w:t>
      </w:r>
      <w:r w:rsidRPr="00A54A8D">
        <w:rPr>
          <w:rFonts w:ascii="GHEA Grapalat" w:hAnsi="GHEA Grapalat"/>
          <w:sz w:val="24"/>
          <w:szCs w:val="24"/>
        </w:rPr>
        <w:t>участник</w:t>
      </w:r>
      <w:r w:rsidR="0039582D" w:rsidRPr="00A54A8D">
        <w:rPr>
          <w:rFonts w:ascii="GHEA Grapalat" w:hAnsi="GHEA Grapalat"/>
          <w:sz w:val="24"/>
          <w:szCs w:val="24"/>
        </w:rPr>
        <w:t>а</w:t>
      </w:r>
      <w:r w:rsidRPr="00A54A8D">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A54A8D" w:rsidRDefault="009B6D58"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00186559" w:rsidRPr="00A54A8D">
        <w:rPr>
          <w:rFonts w:ascii="GHEA Grapalat" w:hAnsi="GHEA Grapalat"/>
          <w:sz w:val="24"/>
          <w:szCs w:val="24"/>
        </w:rPr>
        <w:tab/>
      </w:r>
      <w:r w:rsidRPr="00A54A8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54A8D">
        <w:rPr>
          <w:rFonts w:ascii="GHEA Grapalat" w:hAnsi="GHEA Grapalat"/>
          <w:sz w:val="24"/>
          <w:szCs w:val="24"/>
        </w:rPr>
        <w:t xml:space="preserve">присутствующим на переговорах </w:t>
      </w:r>
      <w:r w:rsidRPr="00A54A8D">
        <w:rPr>
          <w:rFonts w:ascii="GHEA Grapalat" w:hAnsi="GHEA Grapalat"/>
          <w:sz w:val="24"/>
          <w:szCs w:val="24"/>
        </w:rPr>
        <w:t>участниками</w:t>
      </w:r>
      <w:r w:rsidR="001D129F" w:rsidRPr="00A54A8D">
        <w:rPr>
          <w:rFonts w:ascii="GHEA Grapalat" w:hAnsi="GHEA Grapalat"/>
          <w:sz w:val="24"/>
          <w:szCs w:val="24"/>
        </w:rPr>
        <w:t xml:space="preserve"> </w:t>
      </w:r>
      <w:r w:rsidRPr="00A54A8D">
        <w:rPr>
          <w:rFonts w:ascii="GHEA Grapalat" w:hAnsi="GHEA Grapalat"/>
          <w:sz w:val="24"/>
          <w:szCs w:val="24"/>
        </w:rPr>
        <w:t>ценам, определяются и объявляются</w:t>
      </w:r>
      <w:r w:rsidR="00A134CC" w:rsidRPr="00A54A8D">
        <w:rPr>
          <w:rFonts w:ascii="GHEA Grapalat" w:hAnsi="GHEA Grapalat"/>
          <w:sz w:val="24"/>
          <w:szCs w:val="24"/>
        </w:rPr>
        <w:t xml:space="preserve"> отобранный </w:t>
      </w:r>
      <w:r w:rsidR="0081372A" w:rsidRPr="00A54A8D">
        <w:rPr>
          <w:rFonts w:ascii="GHEA Grapalat" w:hAnsi="GHEA Grapalat"/>
          <w:sz w:val="24"/>
          <w:szCs w:val="24"/>
        </w:rPr>
        <w:t xml:space="preserve">и непризнанные таковыми </w:t>
      </w:r>
      <w:r w:rsidRPr="00A54A8D">
        <w:rPr>
          <w:rFonts w:ascii="GHEA Grapalat" w:hAnsi="GHEA Grapalat"/>
          <w:sz w:val="24"/>
          <w:szCs w:val="24"/>
        </w:rPr>
        <w:t>участники</w:t>
      </w:r>
      <w:r w:rsidR="00863DA1" w:rsidRPr="00A54A8D">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54A8D">
        <w:t xml:space="preserve"> </w:t>
      </w:r>
      <w:r w:rsidRPr="00A54A8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A54A8D">
        <w:rPr>
          <w:rFonts w:ascii="GHEA Grapalat" w:hAnsi="GHEA Grapalat"/>
          <w:sz w:val="24"/>
          <w:szCs w:val="24"/>
        </w:rPr>
        <w:t>предоставления услуг</w:t>
      </w:r>
      <w:r w:rsidRPr="00A54A8D">
        <w:rPr>
          <w:rFonts w:ascii="GHEA Grapalat" w:hAnsi="GHEA Grapalat"/>
          <w:sz w:val="24"/>
          <w:szCs w:val="24"/>
        </w:rPr>
        <w:t xml:space="preserve"> на период со дня заключения договора до дня заключения соглашения.</w:t>
      </w:r>
      <w:r w:rsidRPr="00A54A8D">
        <w:t xml:space="preserve"> </w:t>
      </w:r>
      <w:r w:rsidRPr="00A54A8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54A8D">
        <w:t xml:space="preserve"> </w:t>
      </w:r>
      <w:r w:rsidRPr="00A54A8D">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A54A8D">
        <w:rPr>
          <w:rFonts w:ascii="GHEA Grapalat" w:hAnsi="GHEA Grapalat" w:cs="Sylfaen"/>
          <w:sz w:val="24"/>
          <w:szCs w:val="24"/>
        </w:rPr>
        <w:t>.</w:t>
      </w:r>
    </w:p>
    <w:p w14:paraId="51962537" w14:textId="77777777" w:rsidR="00B514E8" w:rsidRPr="00A54A8D" w:rsidRDefault="00FD2748" w:rsidP="00B46D58">
      <w:pPr>
        <w:widowControl w:val="0"/>
        <w:tabs>
          <w:tab w:val="left" w:pos="1134"/>
        </w:tabs>
        <w:spacing w:after="160"/>
        <w:ind w:firstLine="567"/>
        <w:jc w:val="both"/>
        <w:rPr>
          <w:rFonts w:ascii="GHEA Grapalat" w:hAnsi="GHEA Grapalat"/>
        </w:rPr>
      </w:pPr>
      <w:r w:rsidRPr="00A54A8D">
        <w:rPr>
          <w:rFonts w:ascii="GHEA Grapalat" w:hAnsi="GHEA Grapalat"/>
        </w:rPr>
        <w:t>8.8.</w:t>
      </w:r>
      <w:r w:rsidR="00C37724" w:rsidRPr="00A54A8D">
        <w:rPr>
          <w:rFonts w:ascii="GHEA Grapalat" w:hAnsi="GHEA Grapalat"/>
        </w:rPr>
        <w:tab/>
      </w:r>
      <w:r w:rsidRPr="00A54A8D">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A54A8D">
        <w:rPr>
          <w:rFonts w:ascii="GHEA Grapalat" w:hAnsi="GHEA Grapalat"/>
        </w:rPr>
        <w:t>.</w:t>
      </w:r>
      <w:r w:rsidRPr="00A54A8D">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A54A8D">
        <w:rPr>
          <w:rFonts w:ascii="GHEA Grapalat" w:hAnsi="GHEA Grapalat"/>
        </w:rPr>
        <w:t xml:space="preserve">включенные в заявку </w:t>
      </w:r>
      <w:r w:rsidRPr="00A54A8D">
        <w:rPr>
          <w:rFonts w:ascii="GHEA Grapalat" w:hAnsi="GHEA Grapalat"/>
        </w:rPr>
        <w:t>документ</w:t>
      </w:r>
      <w:r w:rsidR="00F7541A" w:rsidRPr="00A54A8D">
        <w:rPr>
          <w:rFonts w:ascii="GHEA Grapalat" w:hAnsi="GHEA Grapalat"/>
        </w:rPr>
        <w:t>ы</w:t>
      </w:r>
      <w:r w:rsidRPr="00A54A8D">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54A8D">
        <w:rPr>
          <w:rFonts w:ascii="Courier New" w:hAnsi="Courier New" w:cs="Courier New"/>
          <w:lang w:val="en-US"/>
        </w:rPr>
        <w:t> </w:t>
      </w:r>
      <w:r w:rsidRPr="00A54A8D">
        <w:rPr>
          <w:rFonts w:ascii="GHEA Grapalat" w:hAnsi="GHEA Grapalat"/>
        </w:rPr>
        <w:t>препятствуя нормальному функционированию комиссии.</w:t>
      </w:r>
    </w:p>
    <w:p w14:paraId="0A926C9B"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8.9.</w:t>
      </w:r>
      <w:r w:rsidRPr="00A54A8D">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A54A8D" w:rsidDel="007B1356">
        <w:rPr>
          <w:rFonts w:ascii="GHEA Grapalat" w:hAnsi="GHEA Grapalat"/>
        </w:rPr>
        <w:t xml:space="preserve"> </w:t>
      </w:r>
      <w:r w:rsidRPr="00A54A8D">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w:t>
      </w:r>
      <w:r w:rsidRPr="00A54A8D">
        <w:rPr>
          <w:rFonts w:ascii="GHEA Grapalat" w:hAnsi="GHEA Grapalat"/>
        </w:rPr>
        <w:lastRenderedPageBreak/>
        <w:t xml:space="preserve">комиссии в тот же день </w:t>
      </w:r>
      <w:r w:rsidRPr="00A54A8D">
        <w:rPr>
          <w:rFonts w:ascii="GHEA Grapalat" w:hAnsi="GHEA Grapalat"/>
          <w:sz w:val="22"/>
          <w:szCs w:val="20"/>
        </w:rPr>
        <w:t xml:space="preserve">с помощью системы </w:t>
      </w:r>
      <w:r w:rsidRPr="00A54A8D">
        <w:rPr>
          <w:rFonts w:ascii="GHEA Grapalat" w:hAnsi="GHEA Grapalat"/>
        </w:rPr>
        <w:t xml:space="preserve"> информирует об этом участника, предлагая последнему исправить несоответствия до окончания срока приостановления.</w:t>
      </w:r>
    </w:p>
    <w:p w14:paraId="2E5D2EA8"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8.10.</w:t>
      </w:r>
      <w:r w:rsidRPr="00A54A8D">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8.11.</w:t>
      </w:r>
      <w:r w:rsidRPr="00A54A8D">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54A8D" w:rsidDel="00A5199D">
        <w:rPr>
          <w:rFonts w:ascii="GHEA Grapalat" w:hAnsi="GHEA Grapalat"/>
        </w:rPr>
        <w:t xml:space="preserve"> </w:t>
      </w:r>
      <w:r w:rsidRPr="00A54A8D">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8.12.</w:t>
      </w:r>
      <w:r w:rsidRPr="00A54A8D">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8.13.</w:t>
      </w:r>
      <w:r w:rsidRPr="00A54A8D">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Pr="00A54A8D">
        <w:rPr>
          <w:rFonts w:ascii="GHEA Grapalat" w:hAnsi="GHEA Grapalat"/>
        </w:rPr>
        <w:tab/>
        <w:t>опубликовывает в бюллетене воспроизведенный (отсканированный) с</w:t>
      </w:r>
      <w:r w:rsidRPr="00A54A8D">
        <w:rPr>
          <w:rFonts w:ascii="Courier New" w:hAnsi="Courier New" w:cs="Courier New"/>
          <w:lang w:val="en-US"/>
        </w:rPr>
        <w:t> </w:t>
      </w:r>
      <w:r w:rsidRPr="00A54A8D">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A54A8D">
        <w:rPr>
          <w:rFonts w:ascii="Baltica" w:hAnsi="Baltica"/>
          <w:sz w:val="20"/>
          <w:szCs w:val="20"/>
        </w:rPr>
        <w:t xml:space="preserve"> </w:t>
      </w:r>
      <w:r w:rsidRPr="00A54A8D">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Pr="00A54A8D">
        <w:rPr>
          <w:rFonts w:ascii="GHEA Grapalat" w:hAnsi="GHEA Grapalat"/>
        </w:rPr>
        <w:tab/>
        <w:t>опубликовывает в бюллетене воспроизведенные (отсканированные) с</w:t>
      </w:r>
      <w:r w:rsidRPr="00A54A8D">
        <w:rPr>
          <w:rFonts w:ascii="Courier New" w:hAnsi="Courier New" w:cs="Courier New"/>
          <w:lang w:val="en-US"/>
        </w:rPr>
        <w:t> </w:t>
      </w:r>
      <w:r w:rsidRPr="00A54A8D">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w:t>
      </w:r>
      <w:r w:rsidRPr="00A54A8D">
        <w:rPr>
          <w:rFonts w:ascii="GHEA Grapalat" w:hAnsi="GHEA Grapalat"/>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F5AFCB2" w14:textId="77777777" w:rsidR="00F27EE9" w:rsidRPr="00A54A8D" w:rsidRDefault="00F27EE9" w:rsidP="00F27EE9">
      <w:pPr>
        <w:widowControl w:val="0"/>
        <w:tabs>
          <w:tab w:val="left" w:pos="1276"/>
        </w:tabs>
        <w:jc w:val="both"/>
        <w:rPr>
          <w:rFonts w:ascii="GHEA Grapalat" w:hAnsi="GHEA Grapalat"/>
        </w:rPr>
      </w:pPr>
      <w:r w:rsidRPr="00A54A8D">
        <w:rPr>
          <w:rFonts w:ascii="GHEA Grapalat" w:hAnsi="GHEA Grapalat"/>
        </w:rPr>
        <w:t>8.</w:t>
      </w:r>
      <w:r w:rsidRPr="00A54A8D">
        <w:rPr>
          <w:rFonts w:ascii="GHEA Grapalat" w:hAnsi="GHEA Grapalat"/>
          <w:lang w:val="hy-AM"/>
        </w:rPr>
        <w:t>14</w:t>
      </w:r>
      <w:r w:rsidRPr="00A54A8D">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A54A8D">
        <w:t xml:space="preserve"> </w:t>
      </w:r>
      <w:r w:rsidRPr="00A54A8D">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A54A8D">
        <w:t xml:space="preserve"> </w:t>
      </w:r>
      <w:r w:rsidRPr="00A54A8D">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A54A8D" w:rsidRDefault="00F27EE9" w:rsidP="00F27EE9">
      <w:pPr>
        <w:widowControl w:val="0"/>
        <w:tabs>
          <w:tab w:val="left" w:pos="1276"/>
        </w:tabs>
        <w:rPr>
          <w:rFonts w:ascii="GHEA Grapalat" w:hAnsi="GHEA Grapalat"/>
        </w:rPr>
      </w:pPr>
      <w:r w:rsidRPr="00A54A8D">
        <w:rPr>
          <w:rFonts w:ascii="GHEA Grapalat" w:hAnsi="GHEA Grapalat"/>
        </w:rPr>
        <w:t>Если:</w:t>
      </w:r>
    </w:p>
    <w:p w14:paraId="41E4D2AD" w14:textId="77777777" w:rsidR="00F27EE9" w:rsidRPr="00A54A8D" w:rsidRDefault="00F27EE9" w:rsidP="00F27EE9">
      <w:pPr>
        <w:widowControl w:val="0"/>
        <w:ind w:left="-360"/>
        <w:contextualSpacing/>
        <w:jc w:val="both"/>
        <w:rPr>
          <w:rFonts w:ascii="GHEA Grapalat" w:hAnsi="GHEA Grapalat"/>
        </w:rPr>
      </w:pPr>
      <w:r w:rsidRPr="00A54A8D">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A54A8D" w:rsidRDefault="00F27EE9" w:rsidP="00F27EE9">
      <w:pPr>
        <w:widowControl w:val="0"/>
        <w:ind w:left="-502"/>
        <w:contextualSpacing/>
        <w:jc w:val="both"/>
        <w:rPr>
          <w:ins w:id="8" w:author="Vardan" w:date="2022-10-29T22:29:00Z"/>
          <w:rFonts w:ascii="GHEA Grapalat" w:hAnsi="GHEA Grapalat"/>
        </w:rPr>
      </w:pPr>
      <w:r w:rsidRPr="00A54A8D">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hint="eastAsia"/>
        </w:rPr>
        <w:t>При</w:t>
      </w:r>
      <w:r w:rsidRPr="00A54A8D">
        <w:rPr>
          <w:rFonts w:ascii="GHEA Grapalat" w:hAnsi="GHEA Grapalat" w:cs="Sylfaen"/>
        </w:rPr>
        <w:t xml:space="preserve"> </w:t>
      </w:r>
      <w:r w:rsidRPr="00A54A8D">
        <w:rPr>
          <w:rFonts w:ascii="GHEA Grapalat" w:hAnsi="GHEA Grapalat" w:cs="Sylfaen" w:hint="eastAsia"/>
        </w:rPr>
        <w:t>этом</w:t>
      </w:r>
      <w:r w:rsidRPr="00A54A8D">
        <w:rPr>
          <w:rFonts w:ascii="GHEA Grapalat" w:hAnsi="GHEA Grapalat" w:cs="Sylfaen"/>
        </w:rPr>
        <w:t>;</w:t>
      </w:r>
    </w:p>
    <w:p w14:paraId="45C4379A"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заявление</w:t>
      </w:r>
      <w:r w:rsidRPr="00A54A8D">
        <w:rPr>
          <w:rFonts w:ascii="GHEA Grapalat" w:hAnsi="GHEA Grapalat" w:cs="Sylfaen"/>
        </w:rPr>
        <w:t>-</w:t>
      </w:r>
      <w:r w:rsidRPr="00A54A8D">
        <w:rPr>
          <w:rFonts w:ascii="GHEA Grapalat" w:hAnsi="GHEA Grapalat" w:cs="Sylfaen" w:hint="eastAsia"/>
        </w:rPr>
        <w:t>объявление</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праве</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участие</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квалифицируется</w:t>
      </w:r>
      <w:r w:rsidRPr="00A54A8D">
        <w:rPr>
          <w:rFonts w:ascii="GHEA Grapalat" w:hAnsi="GHEA Grapalat" w:cs="Sylfaen"/>
        </w:rPr>
        <w:t xml:space="preserve"> </w:t>
      </w:r>
      <w:r w:rsidRPr="00A54A8D">
        <w:rPr>
          <w:rFonts w:ascii="GHEA Grapalat" w:hAnsi="GHEA Grapalat" w:cs="Sylfaen" w:hint="eastAsia"/>
        </w:rPr>
        <w:t>как</w:t>
      </w:r>
      <w:r w:rsidRPr="00A54A8D">
        <w:rPr>
          <w:rFonts w:ascii="GHEA Grapalat" w:hAnsi="GHEA Grapalat" w:cs="Sylfaen"/>
        </w:rPr>
        <w:t xml:space="preserve"> </w:t>
      </w:r>
      <w:r w:rsidRPr="00A54A8D">
        <w:rPr>
          <w:rFonts w:ascii="GHEA Grapalat" w:hAnsi="GHEA Grapalat" w:cs="Sylfaen" w:hint="eastAsia"/>
        </w:rPr>
        <w:t>несоответствующее</w:t>
      </w:r>
      <w:r w:rsidRPr="00A54A8D">
        <w:rPr>
          <w:rFonts w:ascii="GHEA Grapalat" w:hAnsi="GHEA Grapalat" w:cs="Sylfaen"/>
        </w:rPr>
        <w:t xml:space="preserve"> </w:t>
      </w:r>
      <w:r w:rsidRPr="00A54A8D">
        <w:rPr>
          <w:rFonts w:ascii="GHEA Grapalat" w:hAnsi="GHEA Grapalat" w:cs="Sylfaen" w:hint="eastAsia"/>
        </w:rPr>
        <w:t>действительности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предусмотренные</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w:t>
      </w:r>
      <w:r w:rsidRPr="00A54A8D">
        <w:rPr>
          <w:rFonts w:ascii="GHEA Grapalat" w:hAnsi="GHEA Grapalat" w:cs="Sylfaen" w:hint="eastAsia"/>
        </w:rPr>
        <w:t>документы</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порядке</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сроки</w:t>
      </w:r>
      <w:r w:rsidRPr="00A54A8D">
        <w:rPr>
          <w:rFonts w:ascii="GHEA Grapalat" w:hAnsi="GHEA Grapalat" w:cs="Sylfaen"/>
        </w:rPr>
        <w:t xml:space="preserve">, </w:t>
      </w:r>
      <w:r w:rsidRPr="00A54A8D">
        <w:rPr>
          <w:rFonts w:ascii="GHEA Grapalat" w:hAnsi="GHEA Grapalat" w:cs="Sylfaen" w:hint="eastAsia"/>
        </w:rPr>
        <w:t>установленные</w:t>
      </w:r>
      <w:r w:rsidRPr="00A54A8D">
        <w:rPr>
          <w:rFonts w:ascii="GHEA Grapalat" w:hAnsi="GHEA Grapalat" w:cs="Sylfaen"/>
        </w:rPr>
        <w:t xml:space="preserve"> </w:t>
      </w:r>
      <w:r w:rsidRPr="00A54A8D">
        <w:rPr>
          <w:rFonts w:ascii="GHEA Grapalat" w:hAnsi="GHEA Grapalat" w:cs="Sylfaen" w:hint="eastAsia"/>
        </w:rPr>
        <w:t>настоящим</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отобранный</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процедура</w:t>
      </w:r>
      <w:r w:rsidRPr="00A54A8D">
        <w:rPr>
          <w:rFonts w:ascii="GHEA Grapalat" w:hAnsi="GHEA Grapalat" w:cs="Sylfaen"/>
        </w:rPr>
        <w:t xml:space="preserve"> </w:t>
      </w:r>
      <w:r w:rsidRPr="00A54A8D">
        <w:rPr>
          <w:rFonts w:ascii="GHEA Grapalat" w:hAnsi="GHEA Grapalat" w:cs="Sylfaen" w:hint="eastAsia"/>
        </w:rPr>
        <w:lastRenderedPageBreak/>
        <w:t>организована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соответствии</w:t>
      </w:r>
      <w:r w:rsidRPr="00A54A8D">
        <w:rPr>
          <w:rFonts w:ascii="GHEA Grapalat" w:hAnsi="GHEA Grapalat" w:cs="Sylfaen"/>
        </w:rPr>
        <w:t xml:space="preserve"> </w:t>
      </w:r>
      <w:r w:rsidRPr="00A54A8D">
        <w:rPr>
          <w:rFonts w:ascii="GHEA Grapalat" w:hAnsi="GHEA Grapalat" w:cs="Sylfaen" w:hint="eastAsia"/>
        </w:rPr>
        <w:t>с</w:t>
      </w:r>
      <w:r w:rsidRPr="00A54A8D">
        <w:rPr>
          <w:rFonts w:ascii="GHEA Grapalat" w:hAnsi="GHEA Grapalat" w:cs="Sylfaen"/>
        </w:rPr>
        <w:t xml:space="preserve"> </w:t>
      </w:r>
      <w:r w:rsidRPr="00A54A8D">
        <w:rPr>
          <w:rFonts w:ascii="GHEA Grapalat" w:hAnsi="GHEA Grapalat" w:cs="Sylfaen" w:hint="eastAsia"/>
        </w:rPr>
        <w:t>нормами</w:t>
      </w:r>
      <w:r w:rsidRPr="00A54A8D">
        <w:rPr>
          <w:rFonts w:ascii="GHEA Grapalat" w:hAnsi="GHEA Grapalat" w:cs="Sylfaen"/>
        </w:rPr>
        <w:t xml:space="preserve">, </w:t>
      </w:r>
      <w:r w:rsidRPr="00A54A8D">
        <w:rPr>
          <w:rFonts w:ascii="GHEA Grapalat" w:hAnsi="GHEA Grapalat" w:cs="Sylfaen" w:hint="eastAsia"/>
        </w:rPr>
        <w:t>предусмотренным</w:t>
      </w:r>
      <w:r w:rsidRPr="00A54A8D">
        <w:rPr>
          <w:rFonts w:ascii="GHEA Grapalat" w:hAnsi="GHEA Grapalat" w:cs="Sylfaen"/>
        </w:rPr>
        <w:t xml:space="preserve"> </w:t>
      </w:r>
      <w:r w:rsidRPr="00A54A8D">
        <w:rPr>
          <w:rFonts w:ascii="GHEA Grapalat" w:hAnsi="GHEA Grapalat" w:cs="Sylfaen" w:hint="eastAsia"/>
        </w:rPr>
        <w:t>частью</w:t>
      </w:r>
      <w:r w:rsidRPr="00A54A8D">
        <w:rPr>
          <w:rFonts w:ascii="GHEA Grapalat" w:hAnsi="GHEA Grapalat" w:cs="Sylfaen"/>
        </w:rPr>
        <w:t xml:space="preserve"> 6 </w:t>
      </w:r>
      <w:r w:rsidRPr="00A54A8D">
        <w:rPr>
          <w:rFonts w:ascii="GHEA Grapalat" w:hAnsi="GHEA Grapalat" w:cs="Sylfaen" w:hint="eastAsia"/>
        </w:rPr>
        <w:t>статьи</w:t>
      </w:r>
      <w:r w:rsidRPr="00A54A8D">
        <w:rPr>
          <w:rFonts w:ascii="GHEA Grapalat" w:hAnsi="GHEA Grapalat" w:cs="Sylfaen"/>
        </w:rPr>
        <w:t xml:space="preserve"> 15 </w:t>
      </w:r>
      <w:r w:rsidRPr="00A54A8D">
        <w:rPr>
          <w:rFonts w:ascii="GHEA Grapalat" w:hAnsi="GHEA Grapalat" w:cs="Sylfaen" w:hint="eastAsia"/>
        </w:rPr>
        <w:t>Закона</w:t>
      </w:r>
      <w:r w:rsidRPr="00A54A8D">
        <w:rPr>
          <w:rFonts w:ascii="GHEA Grapalat" w:hAnsi="GHEA Grapalat" w:cs="Sylfaen"/>
        </w:rPr>
        <w:t xml:space="preserve"> </w:t>
      </w:r>
      <w:r w:rsidRPr="00A54A8D">
        <w:rPr>
          <w:rFonts w:ascii="GHEA Grapalat" w:hAnsi="GHEA Grapalat" w:cs="Sylfaen" w:hint="eastAsia"/>
        </w:rPr>
        <w:t>РА</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результате</w:t>
      </w:r>
      <w:r w:rsidRPr="00A54A8D">
        <w:rPr>
          <w:rFonts w:ascii="GHEA Grapalat" w:hAnsi="GHEA Grapalat" w:cs="Sylfaen"/>
        </w:rPr>
        <w:t xml:space="preserve"> </w:t>
      </w:r>
      <w:r w:rsidRPr="00A54A8D">
        <w:rPr>
          <w:rFonts w:ascii="GHEA Grapalat" w:hAnsi="GHEA Grapalat" w:cs="Sylfaen" w:hint="eastAsia"/>
        </w:rPr>
        <w:t>этого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целях</w:t>
      </w:r>
      <w:r w:rsidRPr="00A54A8D">
        <w:rPr>
          <w:rFonts w:ascii="GHEA Grapalat" w:hAnsi="GHEA Grapalat" w:cs="Sylfaen"/>
        </w:rPr>
        <w:t xml:space="preserve"> </w:t>
      </w:r>
      <w:r w:rsidRPr="00A54A8D">
        <w:rPr>
          <w:rFonts w:ascii="GHEA Grapalat" w:hAnsi="GHEA Grapalat" w:cs="Sylfaen" w:hint="eastAsia"/>
        </w:rPr>
        <w:t>заключения</w:t>
      </w:r>
      <w:r w:rsidRPr="00A54A8D">
        <w:rPr>
          <w:rFonts w:ascii="GHEA Grapalat" w:hAnsi="GHEA Grapalat" w:cs="Sylfaen"/>
        </w:rPr>
        <w:t xml:space="preserve"> </w:t>
      </w:r>
      <w:r w:rsidRPr="00A54A8D">
        <w:rPr>
          <w:rFonts w:ascii="GHEA Grapalat" w:hAnsi="GHEA Grapalat" w:cs="Sylfaen" w:hint="eastAsia"/>
        </w:rPr>
        <w:t>соглашения</w:t>
      </w:r>
      <w:r w:rsidRPr="00A54A8D">
        <w:rPr>
          <w:rFonts w:ascii="GHEA Grapalat" w:hAnsi="GHEA Grapalat" w:cs="Sylfaen"/>
        </w:rPr>
        <w:t xml:space="preserve"> </w:t>
      </w:r>
      <w:r w:rsidRPr="00A54A8D">
        <w:rPr>
          <w:rFonts w:ascii="GHEA Grapalat" w:hAnsi="GHEA Grapalat" w:cs="Sylfaen" w:hint="eastAsia"/>
        </w:rPr>
        <w:t>лицо</w:t>
      </w:r>
      <w:r w:rsidRPr="00A54A8D">
        <w:rPr>
          <w:rFonts w:ascii="GHEA Grapalat" w:hAnsi="GHEA Grapalat" w:cs="Sylfaen"/>
        </w:rPr>
        <w:t xml:space="preserve">, </w:t>
      </w:r>
      <w:r w:rsidRPr="00A54A8D">
        <w:rPr>
          <w:rFonts w:ascii="GHEA Grapalat" w:hAnsi="GHEA Grapalat" w:cs="Sylfaen" w:hint="eastAsia"/>
        </w:rPr>
        <w:t>заключившее</w:t>
      </w:r>
      <w:r w:rsidRPr="00A54A8D">
        <w:rPr>
          <w:rFonts w:ascii="GHEA Grapalat" w:hAnsi="GHEA Grapalat" w:cs="Sylfaen"/>
        </w:rPr>
        <w:t xml:space="preserve"> </w:t>
      </w:r>
      <w:r w:rsidRPr="00A54A8D">
        <w:rPr>
          <w:rFonts w:ascii="GHEA Grapalat" w:hAnsi="GHEA Grapalat" w:cs="Sylfaen" w:hint="eastAsia"/>
        </w:rPr>
        <w:t>договор</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установленный</w:t>
      </w:r>
      <w:r w:rsidRPr="00A54A8D">
        <w:rPr>
          <w:rFonts w:ascii="GHEA Grapalat" w:hAnsi="GHEA Grapalat" w:cs="Sylfaen"/>
        </w:rPr>
        <w:t xml:space="preserve"> </w:t>
      </w:r>
      <w:r w:rsidRPr="00A54A8D">
        <w:rPr>
          <w:rFonts w:ascii="GHEA Grapalat" w:hAnsi="GHEA Grapalat" w:cs="Sylfaen" w:hint="eastAsia"/>
        </w:rPr>
        <w:t>срок</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квалификации</w:t>
      </w:r>
      <w:r w:rsidRPr="00A54A8D">
        <w:rPr>
          <w:rFonts w:ascii="GHEA Grapalat" w:hAnsi="GHEA Grapalat" w:cs="Sylfaen"/>
        </w:rPr>
        <w:t xml:space="preserve">, </w:t>
      </w:r>
      <w:r w:rsidRPr="00A54A8D">
        <w:rPr>
          <w:rFonts w:ascii="GHEA Grapalat" w:hAnsi="GHEA Grapalat" w:cs="Sylfaen" w:hint="eastAsia"/>
        </w:rPr>
        <w:t>представленного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виде</w:t>
      </w:r>
      <w:r w:rsidRPr="00A54A8D">
        <w:rPr>
          <w:rFonts w:ascii="GHEA Grapalat" w:hAnsi="GHEA Grapalat" w:cs="Sylfaen"/>
        </w:rPr>
        <w:t xml:space="preserve"> </w:t>
      </w:r>
      <w:r w:rsidRPr="00A54A8D">
        <w:rPr>
          <w:rFonts w:ascii="GHEA Grapalat" w:hAnsi="GHEA Grapalat" w:cs="Sylfaen" w:hint="eastAsia"/>
        </w:rPr>
        <w:t>односторонне</w:t>
      </w:r>
      <w:r w:rsidRPr="00A54A8D">
        <w:rPr>
          <w:rFonts w:ascii="GHEA Grapalat" w:hAnsi="GHEA Grapalat" w:cs="Sylfaen"/>
        </w:rPr>
        <w:t xml:space="preserve"> </w:t>
      </w:r>
      <w:r w:rsidRPr="00A54A8D">
        <w:rPr>
          <w:rFonts w:ascii="GHEA Grapalat" w:hAnsi="GHEA Grapalat" w:cs="Sylfaen" w:hint="eastAsia"/>
        </w:rPr>
        <w:t>утвержденного</w:t>
      </w:r>
      <w:r w:rsidRPr="00A54A8D">
        <w:rPr>
          <w:rFonts w:ascii="GHEA Grapalat" w:hAnsi="GHEA Grapalat" w:cs="Sylfaen"/>
        </w:rPr>
        <w:t xml:space="preserve"> </w:t>
      </w:r>
      <w:r w:rsidRPr="00A54A8D">
        <w:rPr>
          <w:rFonts w:ascii="GHEA Grapalat" w:hAnsi="GHEA Grapalat" w:cs="Sylfaen" w:hint="eastAsia"/>
        </w:rPr>
        <w:t>заявления</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далее</w:t>
      </w:r>
      <w:r w:rsidRPr="00A54A8D">
        <w:rPr>
          <w:rFonts w:ascii="GHEA Grapalat" w:hAnsi="GHEA Grapalat" w:cs="Sylfaen"/>
        </w:rPr>
        <w:t xml:space="preserve"> </w:t>
      </w:r>
      <w:r w:rsidRPr="00A54A8D">
        <w:rPr>
          <w:rFonts w:ascii="GHEA Grapalat" w:hAnsi="GHEA Grapalat" w:cs="Sylfaen" w:hint="eastAsia"/>
        </w:rPr>
        <w:t>также</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заменяет</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банковскую</w:t>
      </w:r>
      <w:r w:rsidRPr="00A54A8D">
        <w:rPr>
          <w:rFonts w:ascii="GHEA Grapalat" w:hAnsi="GHEA Grapalat" w:cs="Sylfaen"/>
        </w:rPr>
        <w:t xml:space="preserve"> </w:t>
      </w:r>
      <w:r w:rsidRPr="00A54A8D">
        <w:rPr>
          <w:rFonts w:ascii="GHEA Grapalat" w:hAnsi="GHEA Grapalat" w:cs="Sylfaen" w:hint="eastAsia"/>
        </w:rPr>
        <w:t>гарантию</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наличные</w:t>
      </w:r>
      <w:r w:rsidRPr="00A54A8D">
        <w:rPr>
          <w:rFonts w:ascii="GHEA Grapalat" w:hAnsi="GHEA Grapalat" w:cs="Sylfaen"/>
        </w:rPr>
        <w:t xml:space="preserve"> </w:t>
      </w:r>
      <w:r w:rsidRPr="00A54A8D">
        <w:rPr>
          <w:rFonts w:ascii="GHEA Grapalat" w:hAnsi="GHEA Grapalat" w:cs="Sylfaen" w:hint="eastAsia"/>
        </w:rPr>
        <w:t>деньги</w:t>
      </w:r>
      <w:r w:rsidRPr="00A54A8D">
        <w:rPr>
          <w:rFonts w:ascii="GHEA Grapalat" w:hAnsi="GHEA Grapalat" w:cs="Sylfaen"/>
        </w:rPr>
        <w:t xml:space="preserve">, </w:t>
      </w:r>
      <w:r w:rsidRPr="00A54A8D">
        <w:rPr>
          <w:rFonts w:ascii="GHEA Grapalat" w:hAnsi="GHEA Grapalat" w:cs="Sylfaen" w:hint="eastAsia"/>
        </w:rPr>
        <w:t>то</w:t>
      </w:r>
      <w:r w:rsidRPr="00A54A8D">
        <w:rPr>
          <w:rFonts w:ascii="GHEA Grapalat" w:hAnsi="GHEA Grapalat" w:cs="Sylfaen"/>
        </w:rPr>
        <w:t xml:space="preserve"> </w:t>
      </w:r>
      <w:r w:rsidRPr="00A54A8D">
        <w:rPr>
          <w:rFonts w:ascii="GHEA Grapalat" w:hAnsi="GHEA Grapalat" w:cs="Sylfaen" w:hint="eastAsia"/>
        </w:rPr>
        <w:t>это</w:t>
      </w:r>
      <w:r w:rsidRPr="00A54A8D">
        <w:rPr>
          <w:rFonts w:ascii="GHEA Grapalat" w:hAnsi="GHEA Grapalat" w:cs="Sylfaen"/>
        </w:rPr>
        <w:t xml:space="preserve"> </w:t>
      </w:r>
      <w:r w:rsidRPr="00A54A8D">
        <w:rPr>
          <w:rFonts w:ascii="GHEA Grapalat" w:hAnsi="GHEA Grapalat" w:cs="Sylfaen" w:hint="eastAsia"/>
        </w:rPr>
        <w:t>обстоятельство</w:t>
      </w:r>
      <w:r w:rsidRPr="00A54A8D">
        <w:rPr>
          <w:rFonts w:ascii="GHEA Grapalat" w:hAnsi="GHEA Grapalat" w:cs="Sylfaen"/>
        </w:rPr>
        <w:t xml:space="preserve"> </w:t>
      </w:r>
      <w:r w:rsidRPr="00A54A8D">
        <w:rPr>
          <w:rFonts w:ascii="GHEA Grapalat" w:hAnsi="GHEA Grapalat" w:cs="Sylfaen" w:hint="eastAsia"/>
        </w:rPr>
        <w:t>считается</w:t>
      </w:r>
      <w:r w:rsidRPr="00A54A8D">
        <w:rPr>
          <w:rFonts w:ascii="GHEA Grapalat" w:hAnsi="GHEA Grapalat" w:cs="Sylfaen"/>
        </w:rPr>
        <w:t xml:space="preserve"> </w:t>
      </w:r>
      <w:r w:rsidRPr="00A54A8D">
        <w:rPr>
          <w:rFonts w:ascii="GHEA Grapalat" w:hAnsi="GHEA Grapalat" w:cs="Sylfaen" w:hint="eastAsia"/>
        </w:rPr>
        <w:t>нарушением</w:t>
      </w:r>
      <w:r w:rsidRPr="00A54A8D">
        <w:rPr>
          <w:rFonts w:ascii="GHEA Grapalat" w:hAnsi="GHEA Grapalat" w:cs="Sylfaen"/>
        </w:rPr>
        <w:t xml:space="preserve"> </w:t>
      </w:r>
      <w:r w:rsidRPr="00A54A8D">
        <w:rPr>
          <w:rFonts w:ascii="GHEA Grapalat" w:hAnsi="GHEA Grapalat" w:cs="Sylfaen" w:hint="eastAsia"/>
        </w:rPr>
        <w:t>обязательства</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рамках</w:t>
      </w:r>
      <w:r w:rsidRPr="00A54A8D">
        <w:rPr>
          <w:rFonts w:ascii="GHEA Grapalat" w:hAnsi="GHEA Grapalat" w:cs="Sylfaen"/>
        </w:rPr>
        <w:t xml:space="preserve"> </w:t>
      </w:r>
      <w:r w:rsidRPr="00A54A8D">
        <w:rPr>
          <w:rFonts w:ascii="GHEA Grapalat" w:hAnsi="GHEA Grapalat" w:cs="Sylfaen" w:hint="eastAsia"/>
        </w:rPr>
        <w:t>процесса</w:t>
      </w:r>
      <w:r w:rsidRPr="00A54A8D">
        <w:rPr>
          <w:rFonts w:ascii="GHEA Grapalat" w:hAnsi="GHEA Grapalat" w:cs="Sylfaen"/>
        </w:rPr>
        <w:t xml:space="preserve"> </w:t>
      </w:r>
      <w:r w:rsidRPr="00A54A8D">
        <w:rPr>
          <w:rFonts w:ascii="GHEA Grapalat" w:hAnsi="GHEA Grapalat" w:cs="Sylfaen" w:hint="eastAsia"/>
        </w:rPr>
        <w:t>закупки</w:t>
      </w:r>
      <w:r w:rsidRPr="00A54A8D">
        <w:rPr>
          <w:rFonts w:ascii="GHEA Grapalat" w:hAnsi="GHEA Grapalat" w:cs="Sylfaen"/>
        </w:rPr>
        <w:t>,</w:t>
      </w:r>
    </w:p>
    <w:p w14:paraId="1395EA23" w14:textId="77777777" w:rsidR="00F27EE9" w:rsidRPr="00A54A8D" w:rsidRDefault="00F27EE9" w:rsidP="00F27EE9">
      <w:pPr>
        <w:widowControl w:val="0"/>
        <w:tabs>
          <w:tab w:val="left" w:pos="0"/>
        </w:tabs>
        <w:ind w:left="-426" w:firstLine="284"/>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lang w:val="en-US"/>
        </w:rPr>
        <w:t>o</w:t>
      </w:r>
      <w:r w:rsidRPr="00A54A8D">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w:t>
      </w:r>
      <w:r w:rsidRPr="00A54A8D">
        <w:rPr>
          <w:rFonts w:ascii="GHEA Grapalat" w:hAnsi="GHEA Grapalat"/>
          <w:lang w:val="hy-AM"/>
        </w:rPr>
        <w:t>5</w:t>
      </w:r>
      <w:r w:rsidRPr="00A54A8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A54A8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8.1</w:t>
      </w:r>
      <w:r w:rsidR="00D0677B" w:rsidRPr="00A54A8D">
        <w:rPr>
          <w:rFonts w:ascii="GHEA Grapalat" w:hAnsi="GHEA Grapalat"/>
          <w:sz w:val="24"/>
          <w:szCs w:val="24"/>
          <w:lang w:val="hy-AM"/>
        </w:rPr>
        <w:t>6</w:t>
      </w:r>
      <w:r w:rsidRPr="00A54A8D">
        <w:rPr>
          <w:rFonts w:ascii="GHEA Grapalat" w:hAnsi="GHEA Grapalat"/>
          <w:sz w:val="24"/>
          <w:szCs w:val="24"/>
        </w:rPr>
        <w:t xml:space="preserve"> </w:t>
      </w:r>
      <w:r w:rsidR="00A74478" w:rsidRPr="00A54A8D">
        <w:rPr>
          <w:rFonts w:ascii="GHEA Grapalat" w:hAnsi="GHEA Grapalat"/>
          <w:sz w:val="24"/>
          <w:szCs w:val="24"/>
        </w:rPr>
        <w:t>Документы, указанные в пункт</w:t>
      </w:r>
      <w:r w:rsidR="00A1249E" w:rsidRPr="00A54A8D">
        <w:rPr>
          <w:rFonts w:ascii="GHEA Grapalat" w:hAnsi="GHEA Grapalat"/>
          <w:sz w:val="24"/>
          <w:szCs w:val="24"/>
        </w:rPr>
        <w:t>е</w:t>
      </w:r>
      <w:r w:rsidR="00A74478" w:rsidRPr="00A54A8D">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54A8D">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A54A8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54A8D">
        <w:rPr>
          <w:rFonts w:ascii="GHEA Grapalat" w:hAnsi="GHEA Grapalat"/>
          <w:sz w:val="24"/>
          <w:szCs w:val="24"/>
        </w:rPr>
        <w:t>8.</w:t>
      </w:r>
      <w:r w:rsidR="0093610F" w:rsidRPr="00A54A8D">
        <w:rPr>
          <w:rFonts w:ascii="GHEA Grapalat" w:hAnsi="GHEA Grapalat"/>
          <w:sz w:val="24"/>
          <w:szCs w:val="24"/>
        </w:rPr>
        <w:t>1</w:t>
      </w:r>
      <w:r w:rsidR="00E51D78" w:rsidRPr="00A54A8D">
        <w:rPr>
          <w:rFonts w:ascii="GHEA Grapalat" w:hAnsi="GHEA Grapalat"/>
          <w:sz w:val="24"/>
          <w:szCs w:val="24"/>
          <w:lang w:val="hy-AM"/>
        </w:rPr>
        <w:t>7</w:t>
      </w:r>
      <w:r w:rsidR="00EE0CB1"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A54A8D" w:rsidRDefault="00B5219E"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8</w:t>
      </w:r>
      <w:r w:rsidR="00A150A9" w:rsidRPr="00A54A8D">
        <w:rPr>
          <w:rFonts w:ascii="GHEA Grapalat" w:hAnsi="GHEA Grapalat"/>
        </w:rPr>
        <w:t>.</w:t>
      </w:r>
      <w:r w:rsidR="0093610F" w:rsidRPr="00A54A8D">
        <w:rPr>
          <w:rFonts w:ascii="GHEA Grapalat" w:hAnsi="GHEA Grapalat"/>
        </w:rPr>
        <w:t>1</w:t>
      </w:r>
      <w:r w:rsidR="00E51D78" w:rsidRPr="00A54A8D">
        <w:rPr>
          <w:rFonts w:ascii="GHEA Grapalat" w:hAnsi="GHEA Grapalat"/>
          <w:lang w:val="hy-AM"/>
        </w:rPr>
        <w:t>8</w:t>
      </w:r>
      <w:r w:rsidR="00EE0CB1" w:rsidRPr="00A54A8D">
        <w:rPr>
          <w:rFonts w:ascii="GHEA Grapalat" w:hAnsi="GHEA Grapalat"/>
        </w:rPr>
        <w:t>.</w:t>
      </w:r>
      <w:r w:rsidR="00EE0CB1" w:rsidRPr="00A54A8D">
        <w:rPr>
          <w:rFonts w:ascii="GHEA Grapalat" w:hAnsi="GHEA Grapalat"/>
        </w:rPr>
        <w:tab/>
      </w:r>
      <w:r w:rsidR="00A150A9" w:rsidRPr="00A54A8D">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A54A8D" w:rsidRDefault="00265D18" w:rsidP="00B46D58">
      <w:pPr>
        <w:widowControl w:val="0"/>
        <w:spacing w:after="160"/>
        <w:ind w:firstLine="567"/>
        <w:jc w:val="both"/>
        <w:rPr>
          <w:rFonts w:ascii="GHEA Grapalat" w:hAnsi="GHEA Grapalat"/>
        </w:rPr>
      </w:pPr>
      <w:r w:rsidRPr="00A54A8D">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A54A8D" w:rsidRDefault="00E02F60"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A54A8D" w:rsidRDefault="008A3C60"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Включаемые в заявку документы, утвержденные электронной цифровой подписью, не</w:t>
      </w:r>
      <w:r w:rsidRPr="00A54A8D">
        <w:rPr>
          <w:rFonts w:ascii="GHEA Grapalat" w:hAnsi="GHEA Grapalat"/>
        </w:rPr>
        <w:t xml:space="preserve"> </w:t>
      </w:r>
      <w:r w:rsidRPr="00A54A8D">
        <w:rPr>
          <w:rFonts w:ascii="GHEA Grapalat" w:hAnsi="GHEA Grapalat"/>
          <w:sz w:val="24"/>
          <w:szCs w:val="24"/>
        </w:rPr>
        <w:t>скрепляются печатью.</w:t>
      </w:r>
    </w:p>
    <w:p w14:paraId="0F6BB4C6" w14:textId="77777777" w:rsidR="002B103D"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0E624C" w:rsidRPr="00A54A8D">
        <w:rPr>
          <w:rFonts w:ascii="GHEA Grapalat" w:hAnsi="GHEA Grapalat"/>
          <w:sz w:val="24"/>
          <w:szCs w:val="24"/>
          <w:lang w:val="hy-AM"/>
        </w:rPr>
        <w:t>19</w:t>
      </w:r>
      <w:r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z w:val="24"/>
          <w:szCs w:val="24"/>
        </w:rPr>
        <w:t>Оценка заявок и определение отобранного участника осуществляются по отдельным лотам</w:t>
      </w:r>
      <w:r w:rsidR="00EF6281" w:rsidRPr="00A54A8D">
        <w:rPr>
          <w:rStyle w:val="FootnoteReference"/>
          <w:rFonts w:ascii="GHEA Grapalat" w:hAnsi="GHEA Grapalat"/>
          <w:sz w:val="24"/>
          <w:szCs w:val="24"/>
        </w:rPr>
        <w:footnoteReference w:customMarkFollows="1" w:id="3"/>
        <w:t>11</w:t>
      </w:r>
      <w:r w:rsidRPr="00A54A8D">
        <w:rPr>
          <w:rFonts w:ascii="GHEA Grapalat" w:hAnsi="GHEA Grapalat"/>
          <w:sz w:val="24"/>
          <w:szCs w:val="24"/>
        </w:rPr>
        <w:t xml:space="preserve">. </w:t>
      </w:r>
    </w:p>
    <w:p w14:paraId="3202D324" w14:textId="77777777" w:rsidR="00583092" w:rsidRPr="00A54A8D" w:rsidRDefault="00A150A9" w:rsidP="00B46D58">
      <w:pPr>
        <w:widowControl w:val="0"/>
        <w:tabs>
          <w:tab w:val="left" w:pos="1276"/>
        </w:tabs>
        <w:spacing w:after="160"/>
        <w:ind w:firstLine="567"/>
        <w:jc w:val="both"/>
        <w:rPr>
          <w:rFonts w:ascii="GHEA Grapalat" w:hAnsi="GHEA Grapalat"/>
        </w:rPr>
      </w:pPr>
      <w:r w:rsidRPr="00A54A8D">
        <w:rPr>
          <w:rFonts w:ascii="GHEA Grapalat" w:hAnsi="GHEA Grapalat"/>
        </w:rPr>
        <w:t>8.</w:t>
      </w:r>
      <w:r w:rsidR="00020B2E" w:rsidRPr="00A54A8D">
        <w:rPr>
          <w:rFonts w:ascii="GHEA Grapalat" w:hAnsi="GHEA Grapalat"/>
        </w:rPr>
        <w:t>2</w:t>
      </w:r>
      <w:r w:rsidR="004E442C" w:rsidRPr="00A54A8D">
        <w:rPr>
          <w:rFonts w:ascii="GHEA Grapalat" w:hAnsi="GHEA Grapalat"/>
          <w:lang w:val="hy-AM"/>
        </w:rPr>
        <w:t>0</w:t>
      </w:r>
      <w:r w:rsidR="009F2C5D" w:rsidRPr="00A54A8D">
        <w:rPr>
          <w:rFonts w:ascii="GHEA Grapalat" w:hAnsi="GHEA Grapalat"/>
        </w:rPr>
        <w:t>.</w:t>
      </w:r>
      <w:r w:rsidR="009F2C5D" w:rsidRPr="00A54A8D">
        <w:rPr>
          <w:rFonts w:ascii="GHEA Grapalat" w:hAnsi="GHEA Grapalat"/>
        </w:rPr>
        <w:tab/>
      </w:r>
      <w:r w:rsidRPr="00A54A8D">
        <w:rPr>
          <w:rFonts w:ascii="GHEA Grapalat" w:hAnsi="GHEA Grapalat"/>
        </w:rPr>
        <w:t xml:space="preserve">В случае если отобранный участник не заключает </w:t>
      </w:r>
      <w:r w:rsidRPr="00A54A8D">
        <w:rPr>
          <w:rFonts w:ascii="GHEA Grapalat" w:hAnsi="GHEA Grapalat"/>
        </w:rPr>
        <w:lastRenderedPageBreak/>
        <w:t>(отказывается</w:t>
      </w:r>
      <w:r w:rsidR="00521B59" w:rsidRPr="00A54A8D">
        <w:rPr>
          <w:rFonts w:ascii="Courier New" w:hAnsi="Courier New" w:cs="Courier New"/>
          <w:lang w:val="en-US"/>
        </w:rPr>
        <w:t> </w:t>
      </w:r>
      <w:r w:rsidRPr="00A54A8D">
        <w:rPr>
          <w:rFonts w:ascii="GHEA Grapalat" w:hAnsi="GHEA Grapalat"/>
        </w:rPr>
        <w:t xml:space="preserve">заключать) договор или лишается права на заключение договора, </w:t>
      </w:r>
      <w:r w:rsidR="000702A0" w:rsidRPr="00A54A8D">
        <w:rPr>
          <w:rFonts w:ascii="GHEA Grapalat" w:hAnsi="GHEA Grapalat"/>
        </w:rPr>
        <w:t xml:space="preserve">решением комиссии </w:t>
      </w:r>
      <w:r w:rsidR="005F2F3B" w:rsidRPr="00A54A8D">
        <w:rPr>
          <w:rFonts w:ascii="GHEA Grapalat" w:hAnsi="GHEA Grapalat"/>
        </w:rPr>
        <w:t xml:space="preserve">отобранным  </w:t>
      </w:r>
      <w:r w:rsidRPr="00A54A8D">
        <w:rPr>
          <w:rFonts w:ascii="GHEA Grapalat" w:hAnsi="GHEA Grapalat"/>
        </w:rPr>
        <w:t>участник</w:t>
      </w:r>
      <w:r w:rsidR="005F2F3B" w:rsidRPr="00A54A8D">
        <w:rPr>
          <w:rFonts w:ascii="GHEA Grapalat" w:hAnsi="GHEA Grapalat"/>
        </w:rPr>
        <w:t xml:space="preserve">ом </w:t>
      </w:r>
      <w:r w:rsidR="005F2F3B" w:rsidRPr="00A54A8D">
        <w:rPr>
          <w:rFonts w:ascii="GHEA Grapalat" w:hAnsi="GHEA Grapalat"/>
          <w:lang w:val="hy-AM"/>
        </w:rPr>
        <w:t xml:space="preserve"> </w:t>
      </w:r>
      <w:r w:rsidR="005F2F3B" w:rsidRPr="00A54A8D">
        <w:rPr>
          <w:rFonts w:ascii="GHEA Grapalat" w:hAnsi="GHEA Grapalat"/>
        </w:rPr>
        <w:t>признается участник занявший следующее место</w:t>
      </w:r>
      <w:r w:rsidR="00951CE5" w:rsidRPr="00A54A8D">
        <w:rPr>
          <w:rFonts w:ascii="GHEA Grapalat" w:hAnsi="GHEA Grapalat"/>
          <w:lang w:val="hy-AM"/>
        </w:rPr>
        <w:t xml:space="preserve"> </w:t>
      </w:r>
      <w:r w:rsidR="00951CE5" w:rsidRPr="00A54A8D">
        <w:rPr>
          <w:rFonts w:ascii="GHEA Grapalat" w:hAnsi="GHEA Grapalat"/>
        </w:rPr>
        <w:t>с</w:t>
      </w:r>
      <w:r w:rsidRPr="00A54A8D">
        <w:rPr>
          <w:rFonts w:ascii="GHEA Grapalat" w:hAnsi="GHEA Grapalat"/>
        </w:rPr>
        <w:t xml:space="preserve"> </w:t>
      </w:r>
      <w:r w:rsidR="00951CE5" w:rsidRPr="00A54A8D">
        <w:rPr>
          <w:rFonts w:ascii="GHEA Grapalat" w:hAnsi="GHEA Grapalat"/>
        </w:rPr>
        <w:t>применением процедуры</w:t>
      </w:r>
      <w:r w:rsidRPr="00A54A8D">
        <w:rPr>
          <w:rFonts w:ascii="GHEA Grapalat" w:hAnsi="GHEA Grapalat"/>
        </w:rPr>
        <w:t>, установленн</w:t>
      </w:r>
      <w:r w:rsidR="00951CE5" w:rsidRPr="00A54A8D">
        <w:rPr>
          <w:rFonts w:ascii="GHEA Grapalat" w:hAnsi="GHEA Grapalat"/>
        </w:rPr>
        <w:t>ой</w:t>
      </w:r>
      <w:r w:rsidRPr="00A54A8D">
        <w:rPr>
          <w:rFonts w:ascii="GHEA Grapalat" w:hAnsi="GHEA Grapalat"/>
        </w:rPr>
        <w:t xml:space="preserve"> пунктами 8.13-8.</w:t>
      </w:r>
      <w:r w:rsidR="00807FD0" w:rsidRPr="00A54A8D">
        <w:rPr>
          <w:rFonts w:ascii="GHEA Grapalat" w:hAnsi="GHEA Grapalat"/>
        </w:rPr>
        <w:t>19</w:t>
      </w:r>
      <w:r w:rsidR="007854B2" w:rsidRPr="00A54A8D">
        <w:rPr>
          <w:rFonts w:ascii="GHEA Grapalat" w:hAnsi="GHEA Grapalat"/>
        </w:rPr>
        <w:t xml:space="preserve"> </w:t>
      </w:r>
      <w:r w:rsidRPr="00A54A8D">
        <w:rPr>
          <w:rFonts w:ascii="GHEA Grapalat" w:hAnsi="GHEA Grapalat"/>
        </w:rPr>
        <w:t>части 1 настоящего Приглашения.</w:t>
      </w:r>
    </w:p>
    <w:p w14:paraId="316AE34C"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22247D" w:rsidRPr="00A54A8D">
        <w:rPr>
          <w:rFonts w:ascii="GHEA Grapalat" w:hAnsi="GHEA Grapalat"/>
          <w:sz w:val="24"/>
          <w:szCs w:val="24"/>
        </w:rPr>
        <w:t>2</w:t>
      </w:r>
      <w:r w:rsidR="00C47D55" w:rsidRPr="00A54A8D">
        <w:rPr>
          <w:rFonts w:ascii="GHEA Grapalat" w:hAnsi="GHEA Grapalat"/>
          <w:sz w:val="24"/>
          <w:szCs w:val="24"/>
          <w:lang w:val="hy-AM"/>
        </w:rPr>
        <w:t>1</w:t>
      </w:r>
      <w:r w:rsidR="00FA2DBA"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A54A8D" w:rsidRDefault="00662165"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5A79EE" w:rsidRPr="00A54A8D">
        <w:rPr>
          <w:rFonts w:ascii="GHEA Grapalat" w:hAnsi="GHEA Grapalat"/>
          <w:sz w:val="24"/>
          <w:szCs w:val="24"/>
        </w:rPr>
        <w:t>2</w:t>
      </w:r>
      <w:r w:rsidR="00336709" w:rsidRPr="00A54A8D">
        <w:rPr>
          <w:rFonts w:ascii="GHEA Grapalat" w:hAnsi="GHEA Grapalat"/>
          <w:sz w:val="24"/>
          <w:szCs w:val="24"/>
          <w:lang w:val="hy-AM"/>
        </w:rPr>
        <w:t>2</w:t>
      </w:r>
      <w:r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С целью применения пункта 8.</w:t>
      </w:r>
      <w:r w:rsidR="005A79EE" w:rsidRPr="00A54A8D">
        <w:rPr>
          <w:rFonts w:ascii="GHEA Grapalat" w:hAnsi="GHEA Grapalat"/>
          <w:sz w:val="24"/>
          <w:szCs w:val="24"/>
        </w:rPr>
        <w:t>2</w:t>
      </w:r>
      <w:r w:rsidR="00F274C5" w:rsidRPr="00A54A8D">
        <w:rPr>
          <w:rFonts w:ascii="GHEA Grapalat" w:hAnsi="GHEA Grapalat"/>
          <w:sz w:val="24"/>
          <w:szCs w:val="24"/>
          <w:lang w:val="hy-AM"/>
        </w:rPr>
        <w:t>1</w:t>
      </w:r>
      <w:r w:rsidRPr="00A54A8D">
        <w:rPr>
          <w:rFonts w:ascii="GHEA Grapalat" w:hAnsi="GHEA Grapalat"/>
          <w:sz w:val="24"/>
          <w:szCs w:val="24"/>
        </w:rPr>
        <w:t xml:space="preserve">. части 1 настоящего приглашения </w:t>
      </w:r>
      <w:r w:rsidR="005A79EE" w:rsidRPr="00A54A8D">
        <w:rPr>
          <w:rFonts w:ascii="GHEA Grapalat" w:hAnsi="GHEA Grapalat"/>
          <w:sz w:val="24"/>
          <w:szCs w:val="24"/>
        </w:rPr>
        <w:t xml:space="preserve">может быть созвано </w:t>
      </w:r>
      <w:r w:rsidRPr="00A54A8D">
        <w:rPr>
          <w:rFonts w:ascii="GHEA Grapalat" w:hAnsi="GHEA Grapalat"/>
          <w:sz w:val="24"/>
          <w:szCs w:val="24"/>
        </w:rPr>
        <w:t>внеочередное заседание комиссии.</w:t>
      </w:r>
    </w:p>
    <w:p w14:paraId="62255A3E" w14:textId="77777777" w:rsidR="00196487"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4D0EA7" w:rsidRPr="00A54A8D">
        <w:rPr>
          <w:rFonts w:ascii="GHEA Grapalat" w:hAnsi="GHEA Grapalat"/>
          <w:sz w:val="24"/>
          <w:szCs w:val="24"/>
        </w:rPr>
        <w:t>2</w:t>
      </w:r>
      <w:r w:rsidR="00773841" w:rsidRPr="00A54A8D">
        <w:rPr>
          <w:rFonts w:ascii="GHEA Grapalat" w:hAnsi="GHEA Grapalat"/>
          <w:sz w:val="24"/>
          <w:szCs w:val="24"/>
          <w:lang w:val="hy-AM"/>
        </w:rPr>
        <w:t>3</w:t>
      </w:r>
      <w:r w:rsidRPr="00A54A8D">
        <w:rPr>
          <w:rFonts w:ascii="GHEA Grapalat" w:hAnsi="GHEA Grapalat"/>
          <w:sz w:val="24"/>
          <w:szCs w:val="24"/>
        </w:rPr>
        <w:t>.</w:t>
      </w:r>
      <w:r w:rsidR="00544D9F" w:rsidRPr="00A54A8D">
        <w:rPr>
          <w:rFonts w:ascii="GHEA Grapalat" w:hAnsi="GHEA Grapalat"/>
          <w:sz w:val="24"/>
          <w:szCs w:val="24"/>
        </w:rPr>
        <w:tab/>
      </w:r>
      <w:r w:rsidRPr="00A54A8D">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544D9F" w:rsidRPr="00A54A8D">
        <w:rPr>
          <w:rFonts w:ascii="GHEA Grapalat" w:hAnsi="GHEA Grapalat"/>
          <w:sz w:val="24"/>
          <w:szCs w:val="24"/>
        </w:rPr>
        <w:tab/>
      </w:r>
      <w:r w:rsidRPr="00A54A8D">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A54A8D">
        <w:rPr>
          <w:rFonts w:ascii="GHEA Grapalat" w:hAnsi="GHEA Grapalat"/>
          <w:sz w:val="24"/>
          <w:szCs w:val="24"/>
        </w:rPr>
        <w:t>2)</w:t>
      </w:r>
      <w:r w:rsidR="00544D9F" w:rsidRPr="00A54A8D">
        <w:rPr>
          <w:rFonts w:ascii="GHEA Grapalat" w:hAnsi="GHEA Grapalat"/>
          <w:sz w:val="24"/>
          <w:szCs w:val="24"/>
        </w:rPr>
        <w:tab/>
      </w:r>
      <w:r w:rsidRPr="00A54A8D">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pacing w:val="-6"/>
          <w:sz w:val="24"/>
          <w:szCs w:val="24"/>
        </w:rPr>
        <w:t>8.</w:t>
      </w:r>
      <w:r w:rsidR="004D0EA7" w:rsidRPr="00A54A8D">
        <w:rPr>
          <w:rFonts w:ascii="GHEA Grapalat" w:hAnsi="GHEA Grapalat"/>
          <w:spacing w:val="-6"/>
          <w:sz w:val="24"/>
          <w:szCs w:val="24"/>
        </w:rPr>
        <w:t>2</w:t>
      </w:r>
      <w:r w:rsidR="00541390" w:rsidRPr="00A54A8D">
        <w:rPr>
          <w:rFonts w:ascii="GHEA Grapalat" w:hAnsi="GHEA Grapalat"/>
          <w:spacing w:val="-6"/>
          <w:sz w:val="24"/>
          <w:szCs w:val="24"/>
        </w:rPr>
        <w:t>4</w:t>
      </w:r>
      <w:r w:rsidR="00544D9F" w:rsidRPr="00A54A8D">
        <w:rPr>
          <w:rFonts w:ascii="GHEA Grapalat" w:hAnsi="GHEA Grapalat"/>
          <w:spacing w:val="-6"/>
          <w:sz w:val="24"/>
          <w:szCs w:val="24"/>
        </w:rPr>
        <w:t>.</w:t>
      </w:r>
      <w:r w:rsidR="00544D9F" w:rsidRPr="00A54A8D">
        <w:rPr>
          <w:rFonts w:ascii="GHEA Grapalat" w:hAnsi="GHEA Grapalat"/>
          <w:spacing w:val="-6"/>
          <w:sz w:val="24"/>
          <w:szCs w:val="24"/>
        </w:rPr>
        <w:tab/>
      </w:r>
      <w:r w:rsidRPr="00A54A8D">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54A8D">
        <w:rPr>
          <w:rFonts w:ascii="GHEA Grapalat" w:hAnsi="GHEA Grapalat"/>
          <w:sz w:val="24"/>
          <w:szCs w:val="24"/>
        </w:rPr>
        <w:t xml:space="preserve"> Решение о</w:t>
      </w:r>
      <w:r w:rsidR="00BA2853" w:rsidRPr="00A54A8D">
        <w:rPr>
          <w:rFonts w:ascii="Courier New" w:hAnsi="Courier New" w:cs="Courier New"/>
          <w:sz w:val="24"/>
          <w:szCs w:val="24"/>
          <w:lang w:val="en-US"/>
        </w:rPr>
        <w:t> </w:t>
      </w:r>
      <w:r w:rsidRPr="00A54A8D">
        <w:rPr>
          <w:rFonts w:ascii="GHEA Grapalat" w:hAnsi="GHEA Grapalat"/>
          <w:sz w:val="24"/>
          <w:szCs w:val="24"/>
        </w:rPr>
        <w:t>заключении договора содержит краткую информацию об оценке заявок, о</w:t>
      </w:r>
      <w:r w:rsidR="00BA2853" w:rsidRPr="00A54A8D">
        <w:rPr>
          <w:rFonts w:ascii="Courier New" w:hAnsi="Courier New" w:cs="Courier New"/>
          <w:sz w:val="24"/>
          <w:szCs w:val="24"/>
          <w:lang w:val="en-US"/>
        </w:rPr>
        <w:t> </w:t>
      </w:r>
      <w:r w:rsidRPr="00A54A8D">
        <w:rPr>
          <w:rFonts w:ascii="GHEA Grapalat" w:hAnsi="GHEA Grapalat"/>
          <w:sz w:val="24"/>
          <w:szCs w:val="24"/>
        </w:rPr>
        <w:t>причинах, обосновывающих выбор отобранного участника, и объявление о</w:t>
      </w:r>
      <w:r w:rsidR="00BA2853" w:rsidRPr="00A54A8D">
        <w:rPr>
          <w:rFonts w:ascii="Courier New" w:hAnsi="Courier New" w:cs="Courier New"/>
          <w:sz w:val="24"/>
          <w:szCs w:val="24"/>
          <w:lang w:val="en-US"/>
        </w:rPr>
        <w:t> </w:t>
      </w:r>
      <w:r w:rsidRPr="00A54A8D">
        <w:rPr>
          <w:rFonts w:ascii="GHEA Grapalat" w:hAnsi="GHEA Grapalat"/>
          <w:sz w:val="24"/>
          <w:szCs w:val="24"/>
        </w:rPr>
        <w:t>периоде ожидания.</w:t>
      </w:r>
    </w:p>
    <w:p w14:paraId="4745991D"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163324" w:rsidRPr="00A54A8D">
        <w:rPr>
          <w:rFonts w:ascii="GHEA Grapalat" w:hAnsi="GHEA Grapalat"/>
          <w:sz w:val="24"/>
          <w:szCs w:val="24"/>
        </w:rPr>
        <w:t>2</w:t>
      </w:r>
      <w:r w:rsidR="00971F12" w:rsidRPr="00A54A8D">
        <w:rPr>
          <w:rFonts w:ascii="GHEA Grapalat" w:hAnsi="GHEA Grapalat"/>
          <w:sz w:val="24"/>
          <w:szCs w:val="24"/>
          <w:lang w:val="hy-AM"/>
        </w:rPr>
        <w:t>5</w:t>
      </w:r>
      <w:r w:rsidR="00BA2853" w:rsidRPr="00A54A8D">
        <w:rPr>
          <w:rFonts w:ascii="GHEA Grapalat" w:hAnsi="GHEA Grapalat"/>
          <w:sz w:val="24"/>
          <w:szCs w:val="24"/>
        </w:rPr>
        <w:t>.</w:t>
      </w:r>
      <w:r w:rsidR="00735C9B" w:rsidRPr="00A54A8D">
        <w:rPr>
          <w:rFonts w:ascii="GHEA Grapalat" w:hAnsi="GHEA Grapalat"/>
          <w:sz w:val="24"/>
          <w:szCs w:val="24"/>
        </w:rPr>
        <w:t xml:space="preserve"> </w:t>
      </w:r>
      <w:r w:rsidRPr="00A54A8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A54A8D"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A54A8D">
        <w:rPr>
          <w:rFonts w:ascii="GHEA Grapalat" w:hAnsi="GHEA Grapalat"/>
          <w:sz w:val="24"/>
          <w:szCs w:val="24"/>
        </w:rPr>
        <w:t xml:space="preserve">Период ожидания в случае настоящей процедуры составляет </w:t>
      </w:r>
      <w:r w:rsidR="00206E88" w:rsidRPr="00A54A8D">
        <w:rPr>
          <w:rFonts w:ascii="GHEA Grapalat" w:hAnsi="GHEA Grapalat"/>
          <w:b/>
          <w:bCs/>
          <w:sz w:val="24"/>
          <w:szCs w:val="24"/>
          <w:u w:val="single"/>
        </w:rPr>
        <w:t>10</w:t>
      </w:r>
      <w:r w:rsidRPr="00A54A8D">
        <w:rPr>
          <w:rFonts w:ascii="GHEA Grapalat" w:hAnsi="GHEA Grapalat"/>
          <w:sz w:val="24"/>
          <w:szCs w:val="24"/>
        </w:rPr>
        <w:t xml:space="preserve"> календарных дней. </w:t>
      </w:r>
      <w:r w:rsidR="00712B58" w:rsidRPr="00A54A8D">
        <w:rPr>
          <w:rFonts w:ascii="GHEA Grapalat" w:hAnsi="GHEA Grapalat"/>
          <w:sz w:val="24"/>
          <w:szCs w:val="24"/>
        </w:rPr>
        <w:t xml:space="preserve"> </w:t>
      </w:r>
      <w:r w:rsidRPr="00A54A8D">
        <w:rPr>
          <w:rFonts w:ascii="GHEA Grapalat" w:hAnsi="GHEA Grapalat"/>
          <w:sz w:val="24"/>
          <w:szCs w:val="24"/>
        </w:rPr>
        <w:t>Период ожидания</w:t>
      </w:r>
      <w:r w:rsidR="00712B58" w:rsidRPr="00A54A8D">
        <w:rPr>
          <w:rFonts w:ascii="GHEA Grapalat" w:hAnsi="GHEA Grapalat"/>
          <w:sz w:val="24"/>
          <w:szCs w:val="24"/>
        </w:rPr>
        <w:t>:</w:t>
      </w:r>
    </w:p>
    <w:p w14:paraId="7B49AC17" w14:textId="77777777" w:rsidR="00583092" w:rsidRPr="00A54A8D" w:rsidRDefault="00583092" w:rsidP="00A53A6A">
      <w:pPr>
        <w:pStyle w:val="BodyTextIndent2"/>
        <w:widowControl w:val="0"/>
        <w:numPr>
          <w:ilvl w:val="0"/>
          <w:numId w:val="31"/>
        </w:numPr>
        <w:spacing w:after="160" w:line="240" w:lineRule="auto"/>
        <w:rPr>
          <w:rFonts w:ascii="GHEA Grapalat" w:hAnsi="GHEA Grapalat"/>
          <w:i/>
          <w:sz w:val="24"/>
          <w:szCs w:val="24"/>
        </w:rPr>
      </w:pPr>
      <w:r w:rsidRPr="00A54A8D">
        <w:rPr>
          <w:rFonts w:ascii="GHEA Grapalat" w:hAnsi="GHEA Grapalat"/>
          <w:sz w:val="24"/>
          <w:szCs w:val="24"/>
        </w:rPr>
        <w:t>не применим, если заявку подал только один участник, с которым заключается договор</w:t>
      </w:r>
      <w:r w:rsidR="00A53A6A" w:rsidRPr="00A54A8D">
        <w:rPr>
          <w:rFonts w:ascii="GHEA Grapalat" w:hAnsi="GHEA Grapalat"/>
          <w:sz w:val="24"/>
          <w:szCs w:val="24"/>
        </w:rPr>
        <w:t>;</w:t>
      </w:r>
    </w:p>
    <w:p w14:paraId="545BD7DB" w14:textId="77777777" w:rsidR="001F6AFB" w:rsidRPr="00A54A8D"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A54A8D">
        <w:rPr>
          <w:rFonts w:ascii="GHEA Grapalat" w:hAnsi="GHEA Grapalat"/>
          <w:sz w:val="24"/>
          <w:szCs w:val="24"/>
        </w:rPr>
        <w:t>применим также в том случае, когда заявку подал только один участник и она была</w:t>
      </w:r>
      <w:r w:rsidRPr="00A54A8D">
        <w:rPr>
          <w:rFonts w:ascii="GHEA Grapalat" w:hAnsi="GHEA Grapalat"/>
          <w:szCs w:val="22"/>
        </w:rPr>
        <w:t xml:space="preserve"> </w:t>
      </w:r>
      <w:r w:rsidRPr="00A54A8D">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A54A8D"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A54A8D" w:rsidRDefault="001F6AFB" w:rsidP="00A53A6A">
      <w:pPr>
        <w:pStyle w:val="norm"/>
        <w:widowControl w:val="0"/>
        <w:tabs>
          <w:tab w:val="left" w:pos="1276"/>
        </w:tabs>
        <w:spacing w:line="240" w:lineRule="auto"/>
        <w:ind w:left="142" w:firstLine="0"/>
        <w:rPr>
          <w:rFonts w:ascii="GHEA Grapalat" w:hAnsi="GHEA Grapalat"/>
          <w:sz w:val="24"/>
          <w:szCs w:val="24"/>
        </w:rPr>
      </w:pPr>
      <w:r w:rsidRPr="00A54A8D">
        <w:rPr>
          <w:rFonts w:ascii="GHEA Grapalat" w:hAnsi="GHEA Grapalat"/>
          <w:sz w:val="24"/>
          <w:szCs w:val="24"/>
        </w:rPr>
        <w:t xml:space="preserve"> Заказчик заключает договор, если в предусмотренный настоящим пунктом </w:t>
      </w:r>
      <w:r w:rsidRPr="00A54A8D">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A54A8D" w:rsidRDefault="00D544C1" w:rsidP="00B46D58">
      <w:pPr>
        <w:widowControl w:val="0"/>
        <w:spacing w:after="160"/>
        <w:jc w:val="center"/>
        <w:rPr>
          <w:rFonts w:ascii="GHEA Grapalat" w:hAnsi="GHEA Grapalat"/>
          <w:b/>
        </w:rPr>
      </w:pPr>
    </w:p>
    <w:p w14:paraId="255EB1A4" w14:textId="77777777" w:rsidR="000313A6" w:rsidRPr="00A54A8D" w:rsidRDefault="00AA0AD8" w:rsidP="00B46D58">
      <w:pPr>
        <w:widowControl w:val="0"/>
        <w:spacing w:after="160"/>
        <w:jc w:val="center"/>
        <w:rPr>
          <w:rFonts w:ascii="GHEA Grapalat" w:hAnsi="GHEA Grapalat"/>
          <w:b/>
        </w:rPr>
      </w:pPr>
      <w:r w:rsidRPr="00A54A8D">
        <w:rPr>
          <w:rFonts w:ascii="GHEA Grapalat" w:hAnsi="GHEA Grapalat"/>
          <w:b/>
        </w:rPr>
        <w:t xml:space="preserve">9. ЗАКЛЮЧЕНИЕ ДОГОВОРА </w:t>
      </w:r>
    </w:p>
    <w:p w14:paraId="3CD1A2BE"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9.1</w:t>
      </w:r>
      <w:r w:rsidR="002A3FC1" w:rsidRPr="00A54A8D">
        <w:rPr>
          <w:rFonts w:ascii="GHEA Grapalat" w:hAnsi="GHEA Grapalat"/>
        </w:rPr>
        <w:t>.</w:t>
      </w:r>
      <w:r w:rsidR="002A3FC1" w:rsidRPr="00A54A8D">
        <w:rPr>
          <w:rFonts w:ascii="GHEA Grapalat" w:hAnsi="GHEA Grapalat"/>
        </w:rPr>
        <w:tab/>
      </w:r>
      <w:r w:rsidRPr="00A54A8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9.2.</w:t>
      </w:r>
      <w:r w:rsidR="002A3FC1" w:rsidRPr="00A54A8D">
        <w:rPr>
          <w:rFonts w:ascii="GHEA Grapalat" w:hAnsi="GHEA Grapalat"/>
        </w:rPr>
        <w:tab/>
      </w:r>
      <w:r w:rsidR="001F6AFB" w:rsidRPr="00A54A8D">
        <w:rPr>
          <w:rFonts w:ascii="GHEA Grapalat" w:hAnsi="GHEA Grapalat"/>
        </w:rPr>
        <w:t>На четвертый рабочий день,</w:t>
      </w:r>
      <w:r w:rsidRPr="00A54A8D">
        <w:rPr>
          <w:rFonts w:ascii="GHEA Grapalat" w:hAnsi="GHEA Grapalat"/>
        </w:rPr>
        <w:t xml:space="preserve">, </w:t>
      </w:r>
      <w:r w:rsidR="001F6AFB" w:rsidRPr="00A54A8D">
        <w:rPr>
          <w:rFonts w:ascii="GHEA Grapalat" w:hAnsi="GHEA Grapalat"/>
        </w:rPr>
        <w:t>следующий</w:t>
      </w:r>
      <w:r w:rsidRPr="00A54A8D">
        <w:rPr>
          <w:rFonts w:ascii="GHEA Grapalat" w:hAnsi="GHEA Grapalat"/>
        </w:rPr>
        <w:t xml:space="preserve"> за окончанием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Pr="00A54A8D">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54A8D">
        <w:rPr>
          <w:rFonts w:ascii="GHEA Grapalat" w:hAnsi="GHEA Grapalat"/>
        </w:rPr>
        <w:t xml:space="preserve">четвертый </w:t>
      </w:r>
      <w:r w:rsidRPr="00A54A8D">
        <w:rPr>
          <w:rFonts w:ascii="GHEA Grapalat" w:hAnsi="GHEA Grapalat"/>
        </w:rPr>
        <w:t>рабочий день, следующий за днем окончания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00DA3F9C" w:rsidRPr="00A54A8D">
        <w:rPr>
          <w:rFonts w:ascii="GHEA Grapalat" w:hAnsi="GHEA Grapalat"/>
        </w:rPr>
        <w:t xml:space="preserve"> </w:t>
      </w:r>
      <w:r w:rsidRPr="00A54A8D">
        <w:rPr>
          <w:rFonts w:ascii="GHEA Grapalat" w:hAnsi="GHEA Grapalat"/>
        </w:rPr>
        <w:t>части 1 настоящего Приглашения.</w:t>
      </w:r>
    </w:p>
    <w:p w14:paraId="7B0B346F" w14:textId="77777777" w:rsidR="00F23A51"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9.3.</w:t>
      </w:r>
      <w:r w:rsidR="002A3FC1" w:rsidRPr="00A54A8D">
        <w:rPr>
          <w:rFonts w:ascii="GHEA Grapalat" w:hAnsi="GHEA Grapalat"/>
        </w:rPr>
        <w:tab/>
      </w:r>
      <w:r w:rsidRPr="00A54A8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9.4.</w:t>
      </w:r>
      <w:r w:rsidR="002A3FC1" w:rsidRPr="00A54A8D">
        <w:rPr>
          <w:rFonts w:ascii="GHEA Grapalat" w:hAnsi="GHEA Grapalat"/>
        </w:rPr>
        <w:tab/>
      </w:r>
      <w:r w:rsidRPr="00A54A8D">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9.5</w:t>
      </w:r>
      <w:r w:rsidR="00DC30CC" w:rsidRPr="00A54A8D">
        <w:rPr>
          <w:rFonts w:ascii="GHEA Grapalat" w:hAnsi="GHEA Grapalat"/>
        </w:rPr>
        <w:t>.</w:t>
      </w:r>
      <w:r w:rsidR="00D80959" w:rsidRPr="00A54A8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54A8D">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A54A8D">
        <w:rPr>
          <w:rFonts w:ascii="GHEA Grapalat" w:hAnsi="GHEA Grapalat"/>
        </w:rPr>
        <w:t xml:space="preserve">обеспечение </w:t>
      </w:r>
      <w:r w:rsidR="00D80959" w:rsidRPr="00A54A8D">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54A8D">
        <w:rPr>
          <w:rFonts w:ascii="GHEA Grapalat" w:hAnsi="GHEA Grapalat"/>
          <w:color w:val="000000" w:themeColor="text1"/>
        </w:rPr>
        <w:t xml:space="preserve"> то он лишается права подписания договора. </w:t>
      </w:r>
      <w:r w:rsidR="00D80959" w:rsidRPr="00A54A8D" w:rsidDel="00DF2686">
        <w:rPr>
          <w:rFonts w:ascii="GHEA Grapalat" w:hAnsi="GHEA Grapalat"/>
        </w:rPr>
        <w:t xml:space="preserve"> </w:t>
      </w:r>
      <w:r w:rsidR="00DC30CC" w:rsidRPr="00A54A8D">
        <w:rPr>
          <w:rFonts w:ascii="GHEA Grapalat" w:hAnsi="GHEA Grapalat"/>
        </w:rPr>
        <w:tab/>
      </w:r>
    </w:p>
    <w:p w14:paraId="31EB87B4" w14:textId="77777777" w:rsidR="000313A6" w:rsidRPr="00A54A8D" w:rsidRDefault="000313A6" w:rsidP="00B46D58">
      <w:pPr>
        <w:widowControl w:val="0"/>
        <w:spacing w:after="160"/>
        <w:ind w:firstLine="567"/>
        <w:jc w:val="both"/>
        <w:rPr>
          <w:rFonts w:ascii="GHEA Grapalat" w:hAnsi="GHEA Grapalat" w:cs="Sylfaen"/>
        </w:rPr>
      </w:pPr>
      <w:r w:rsidRPr="00A54A8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54A8D">
        <w:rPr>
          <w:rFonts w:ascii="GHEA Grapalat" w:hAnsi="GHEA Grapalat"/>
        </w:rPr>
        <w:t xml:space="preserve"> </w:t>
      </w:r>
      <w:r w:rsidRPr="00A54A8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9.6.</w:t>
      </w:r>
      <w:r w:rsidR="00DC30CC" w:rsidRPr="00A54A8D">
        <w:rPr>
          <w:rFonts w:ascii="GHEA Grapalat" w:hAnsi="GHEA Grapalat"/>
        </w:rPr>
        <w:tab/>
      </w:r>
      <w:r w:rsidRPr="00A54A8D">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9.7</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54A8D">
        <w:rPr>
          <w:rFonts w:ascii="GHEA Grapalat" w:hAnsi="GHEA Grapalat"/>
          <w:i w:val="0"/>
          <w:sz w:val="24"/>
          <w:szCs w:val="24"/>
        </w:rPr>
        <w:t xml:space="preserve">размера предоплаты или увеличению </w:t>
      </w:r>
      <w:r w:rsidRPr="00A54A8D">
        <w:rPr>
          <w:rFonts w:ascii="GHEA Grapalat" w:hAnsi="GHEA Grapalat"/>
          <w:i w:val="0"/>
          <w:sz w:val="24"/>
          <w:szCs w:val="24"/>
        </w:rPr>
        <w:t xml:space="preserve">цены, предложенной отобранным </w:t>
      </w:r>
      <w:r w:rsidRPr="00A54A8D">
        <w:rPr>
          <w:rFonts w:ascii="GHEA Grapalat" w:hAnsi="GHEA Grapalat"/>
          <w:i w:val="0"/>
          <w:sz w:val="24"/>
          <w:szCs w:val="24"/>
        </w:rPr>
        <w:lastRenderedPageBreak/>
        <w:t>участником.</w:t>
      </w:r>
      <w:r w:rsidRPr="00A54A8D">
        <w:rPr>
          <w:rFonts w:ascii="GHEA Grapalat" w:hAnsi="GHEA Grapalat"/>
          <w:spacing w:val="-8"/>
          <w:sz w:val="24"/>
          <w:szCs w:val="24"/>
        </w:rPr>
        <w:t xml:space="preserve"> </w:t>
      </w:r>
    </w:p>
    <w:p w14:paraId="580EF1CE" w14:textId="77777777" w:rsidR="00F23A51"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9.8</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A54A8D" w:rsidRDefault="00863166" w:rsidP="00B46D58">
      <w:pPr>
        <w:widowControl w:val="0"/>
        <w:spacing w:after="160"/>
        <w:jc w:val="center"/>
        <w:rPr>
          <w:rFonts w:ascii="GHEA Grapalat" w:hAnsi="GHEA Grapalat"/>
          <w:b/>
        </w:rPr>
      </w:pPr>
    </w:p>
    <w:p w14:paraId="7428B6B0" w14:textId="77777777" w:rsidR="00096865" w:rsidRPr="00A54A8D" w:rsidRDefault="00030D40" w:rsidP="00B46D58">
      <w:pPr>
        <w:widowControl w:val="0"/>
        <w:spacing w:after="160"/>
        <w:jc w:val="center"/>
        <w:rPr>
          <w:rFonts w:ascii="GHEA Grapalat" w:hAnsi="GHEA Grapalat" w:cs="Arial"/>
          <w:b/>
          <w:iCs/>
        </w:rPr>
      </w:pPr>
      <w:r w:rsidRPr="00A54A8D">
        <w:rPr>
          <w:rFonts w:ascii="GHEA Grapalat" w:hAnsi="GHEA Grapalat"/>
          <w:b/>
        </w:rPr>
        <w:t xml:space="preserve">10. </w:t>
      </w:r>
      <w:r w:rsidR="00F83409" w:rsidRPr="00A54A8D">
        <w:rPr>
          <w:rFonts w:ascii="GHEA Grapalat" w:hAnsi="GHEA Grapalat"/>
          <w:b/>
        </w:rPr>
        <w:t xml:space="preserve">ОБЕСПЕЧЕНИЯ </w:t>
      </w:r>
      <w:r w:rsidRPr="00A54A8D">
        <w:rPr>
          <w:rFonts w:ascii="GHEA Grapalat" w:hAnsi="GHEA Grapalat"/>
          <w:b/>
        </w:rPr>
        <w:t xml:space="preserve">ДОГОВОРА </w:t>
      </w:r>
    </w:p>
    <w:p w14:paraId="58F565B6" w14:textId="019B8347" w:rsidR="00096865" w:rsidRPr="00A54A8D" w:rsidRDefault="00030D40" w:rsidP="00077E7F">
      <w:pPr>
        <w:widowControl w:val="0"/>
        <w:tabs>
          <w:tab w:val="left" w:pos="993"/>
        </w:tabs>
        <w:spacing w:after="160"/>
        <w:ind w:firstLine="284"/>
        <w:jc w:val="both"/>
        <w:rPr>
          <w:rFonts w:ascii="GHEA Grapalat" w:hAnsi="GHEA Grapalat"/>
        </w:rPr>
      </w:pPr>
      <w:r w:rsidRPr="00A54A8D">
        <w:rPr>
          <w:rFonts w:ascii="GHEA Grapalat" w:hAnsi="GHEA Grapalat"/>
        </w:rPr>
        <w:t>10.1</w:t>
      </w:r>
      <w:r w:rsidR="00DC30CC" w:rsidRPr="00A54A8D">
        <w:rPr>
          <w:rFonts w:ascii="GHEA Grapalat" w:hAnsi="GHEA Grapalat"/>
        </w:rPr>
        <w:t>.</w:t>
      </w:r>
      <w:r w:rsidR="00DC30CC" w:rsidRPr="00A54A8D">
        <w:rPr>
          <w:rFonts w:ascii="GHEA Grapalat" w:hAnsi="GHEA Grapalat"/>
        </w:rPr>
        <w:tab/>
      </w:r>
      <w:r w:rsidR="004C0E39" w:rsidRPr="00A54A8D">
        <w:rPr>
          <w:rFonts w:ascii="GHEA Grapalat" w:hAnsi="GHEA Grapalat"/>
          <w:color w:val="000000" w:themeColor="text1"/>
        </w:rPr>
        <w:t xml:space="preserve">На основании требования о предоставлении </w:t>
      </w:r>
      <w:r w:rsidR="001257C5" w:rsidRPr="00A54A8D">
        <w:rPr>
          <w:rFonts w:ascii="GHEA Grapalat" w:hAnsi="GHEA Grapalat"/>
          <w:color w:val="000000" w:themeColor="text1"/>
        </w:rPr>
        <w:t xml:space="preserve">обеспечения </w:t>
      </w:r>
      <w:r w:rsidR="004C0E39" w:rsidRPr="00A54A8D">
        <w:rPr>
          <w:rFonts w:ascii="GHEA Grapalat" w:hAnsi="GHEA Grapalat"/>
          <w:color w:val="000000" w:themeColor="text1"/>
        </w:rPr>
        <w:t>договора отобранный участник в течение 5-и</w:t>
      </w:r>
      <w:r w:rsidR="00EA135C" w:rsidRPr="00A54A8D">
        <w:rPr>
          <w:rFonts w:ascii="GHEA Grapalat" w:hAnsi="GHEA Grapalat"/>
          <w:color w:val="000000" w:themeColor="text1"/>
        </w:rPr>
        <w:t xml:space="preserve"> </w:t>
      </w:r>
      <w:r w:rsidR="004C0E39" w:rsidRPr="00A54A8D">
        <w:rPr>
          <w:rFonts w:ascii="GHEA Grapalat" w:hAnsi="GHEA Grapalat"/>
          <w:color w:val="000000" w:themeColor="text1"/>
        </w:rPr>
        <w:t xml:space="preserve">рабочих дней </w:t>
      </w:r>
      <w:r w:rsidR="00675E0D" w:rsidRPr="00A54A8D">
        <w:rPr>
          <w:rFonts w:ascii="GHEA Grapalat" w:hAnsi="GHEA Grapalat"/>
          <w:color w:val="000000" w:themeColor="text1"/>
        </w:rPr>
        <w:t>после</w:t>
      </w:r>
      <w:r w:rsidR="004C0E39" w:rsidRPr="00A54A8D">
        <w:rPr>
          <w:rFonts w:ascii="GHEA Grapalat" w:hAnsi="GHEA Grapalat"/>
          <w:color w:val="000000" w:themeColor="text1"/>
        </w:rPr>
        <w:t xml:space="preserve"> его получения, обязан представить обеспечени</w:t>
      </w:r>
      <w:r w:rsidR="003D2234" w:rsidRPr="00A54A8D">
        <w:rPr>
          <w:rFonts w:ascii="GHEA Grapalat" w:hAnsi="GHEA Grapalat"/>
          <w:color w:val="000000" w:themeColor="text1"/>
        </w:rPr>
        <w:t>е</w:t>
      </w:r>
      <w:r w:rsidR="004C0E39" w:rsidRPr="00A54A8D">
        <w:rPr>
          <w:rFonts w:ascii="GHEA Grapalat" w:hAnsi="GHEA Grapalat"/>
          <w:color w:val="000000" w:themeColor="text1"/>
        </w:rPr>
        <w:t xml:space="preserve"> договора.</w:t>
      </w:r>
      <w:r w:rsidR="004C0E39" w:rsidRPr="00A54A8D">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A54A8D">
        <w:rPr>
          <w:rFonts w:ascii="GHEA Grapalat" w:hAnsi="GHEA Grapalat"/>
        </w:rPr>
        <w:t>.</w:t>
      </w:r>
      <w:r w:rsidR="004C0E39" w:rsidRPr="00A54A8D">
        <w:rPr>
          <w:rFonts w:ascii="GHEA Grapalat" w:hAnsi="GHEA Grapalat"/>
          <w:color w:val="000000" w:themeColor="text1"/>
        </w:rPr>
        <w:t xml:space="preserve"> С отобранным участником заключается договор, если он представляет </w:t>
      </w:r>
      <w:r w:rsidR="001257C5" w:rsidRPr="00A54A8D">
        <w:rPr>
          <w:rFonts w:ascii="GHEA Grapalat" w:hAnsi="GHEA Grapalat"/>
          <w:color w:val="000000" w:themeColor="text1"/>
        </w:rPr>
        <w:t xml:space="preserve">обеспечение </w:t>
      </w:r>
      <w:r w:rsidR="004C0E39" w:rsidRPr="00A54A8D">
        <w:rPr>
          <w:rFonts w:ascii="GHEA Grapalat" w:hAnsi="GHEA Grapalat"/>
          <w:color w:val="000000" w:themeColor="text1"/>
        </w:rPr>
        <w:t xml:space="preserve">договора. </w:t>
      </w:r>
    </w:p>
    <w:p w14:paraId="594BE6FC" w14:textId="09FAB851" w:rsidR="00366C4E"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1723D6" w:rsidRPr="00A54A8D">
        <w:rPr>
          <w:rFonts w:ascii="GHEA Grapalat" w:hAnsi="GHEA Grapalat"/>
        </w:rPr>
        <w:t>3</w:t>
      </w:r>
      <w:r w:rsidR="00DC30CC" w:rsidRPr="00A54A8D">
        <w:rPr>
          <w:rFonts w:ascii="GHEA Grapalat" w:hAnsi="GHEA Grapalat"/>
        </w:rPr>
        <w:t>.</w:t>
      </w:r>
      <w:r w:rsidR="00DC30CC" w:rsidRPr="00A54A8D">
        <w:rPr>
          <w:rFonts w:ascii="GHEA Grapalat" w:hAnsi="GHEA Grapalat"/>
        </w:rPr>
        <w:tab/>
      </w:r>
      <w:r w:rsidRPr="00A54A8D">
        <w:rPr>
          <w:rFonts w:ascii="GHEA Grapalat" w:hAnsi="GHEA Grapalat"/>
        </w:rPr>
        <w:t xml:space="preserve">Размер обеспечения договора составляет </w:t>
      </w:r>
      <w:r w:rsidR="00D54B46" w:rsidRPr="00A54A8D">
        <w:rPr>
          <w:rFonts w:ascii="GHEA Grapalat" w:hAnsi="GHEA Grapalat"/>
          <w:color w:val="FF0000"/>
          <w:sz w:val="32"/>
          <w:szCs w:val="32"/>
        </w:rPr>
        <w:t>1</w:t>
      </w:r>
      <w:r w:rsidR="00DC4ABB" w:rsidRPr="00A54A8D">
        <w:rPr>
          <w:rFonts w:ascii="GHEA Grapalat" w:hAnsi="GHEA Grapalat"/>
          <w:color w:val="FF0000"/>
          <w:sz w:val="32"/>
          <w:szCs w:val="32"/>
        </w:rPr>
        <w:t>0</w:t>
      </w:r>
      <w:r w:rsidR="00077E7F" w:rsidRPr="00A54A8D">
        <w:rPr>
          <w:rFonts w:ascii="GHEA Grapalat" w:hAnsi="GHEA Grapalat"/>
        </w:rPr>
        <w:t xml:space="preserve"> </w:t>
      </w:r>
      <w:r w:rsidRPr="00A54A8D">
        <w:rPr>
          <w:rFonts w:ascii="GHEA Grapalat" w:hAnsi="GHEA Grapalat"/>
        </w:rPr>
        <w:t xml:space="preserve">процентов от цены </w:t>
      </w:r>
      <w:r w:rsidR="001507C1" w:rsidRPr="00A54A8D">
        <w:rPr>
          <w:rFonts w:ascii="GHEA Grapalat" w:hAnsi="GHEA Grapalat"/>
        </w:rPr>
        <w:t xml:space="preserve">закупки. Если цена закупки </w:t>
      </w:r>
      <w:r w:rsidR="009332D1" w:rsidRPr="00A54A8D">
        <w:rPr>
          <w:rFonts w:ascii="GHEA Grapalat" w:hAnsi="GHEA Grapalat"/>
        </w:rPr>
        <w:t>услуг</w:t>
      </w:r>
      <w:r w:rsidR="001507C1" w:rsidRPr="00A54A8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54A8D">
        <w:rPr>
          <w:rFonts w:ascii="GHEA Grapalat" w:hAnsi="GHEA Grapalat"/>
        </w:rPr>
        <w:t xml:space="preserve"> </w:t>
      </w:r>
      <w:r w:rsidR="001723D6" w:rsidRPr="00A54A8D">
        <w:rPr>
          <w:rFonts w:ascii="GHEA Grapalat" w:hAnsi="GHEA Grapalat"/>
        </w:rPr>
        <w:t xml:space="preserve">Обеспечение </w:t>
      </w:r>
      <w:r w:rsidR="00896AAF" w:rsidRPr="00A54A8D">
        <w:rPr>
          <w:rFonts w:ascii="GHEA Grapalat" w:hAnsi="GHEA Grapalat"/>
        </w:rPr>
        <w:t>договора</w:t>
      </w:r>
      <w:r w:rsidR="001723D6" w:rsidRPr="00A54A8D">
        <w:rPr>
          <w:rFonts w:ascii="GHEA Grapalat" w:hAnsi="GHEA Grapalat"/>
        </w:rPr>
        <w:t xml:space="preserve"> представляется в </w:t>
      </w:r>
      <w:r w:rsidR="005876A3" w:rsidRPr="00A54A8D">
        <w:rPr>
          <w:rFonts w:ascii="GHEA Grapalat" w:hAnsi="GHEA Grapalat"/>
        </w:rPr>
        <w:t>виде</w:t>
      </w:r>
      <w:r w:rsidR="001723D6" w:rsidRPr="00A54A8D">
        <w:rPr>
          <w:rFonts w:ascii="GHEA Grapalat" w:hAnsi="GHEA Grapalat"/>
        </w:rPr>
        <w:t xml:space="preserve"> банковской гарантии (Приложение 5)</w:t>
      </w:r>
      <w:r w:rsidR="00375E5E" w:rsidRPr="00A54A8D">
        <w:rPr>
          <w:rFonts w:ascii="GHEA Grapalat" w:hAnsi="GHEA Grapalat"/>
        </w:rPr>
        <w:t xml:space="preserve"> или наличных денег.</w:t>
      </w:r>
    </w:p>
    <w:p w14:paraId="4FE932A7" w14:textId="77777777" w:rsidR="00E969ED" w:rsidRPr="00A54A8D" w:rsidRDefault="0058395E" w:rsidP="00B46D58">
      <w:pPr>
        <w:widowControl w:val="0"/>
        <w:tabs>
          <w:tab w:val="left" w:pos="1276"/>
        </w:tabs>
        <w:spacing w:after="160"/>
        <w:ind w:firstLine="567"/>
        <w:jc w:val="both"/>
        <w:rPr>
          <w:rFonts w:ascii="GHEA Grapalat" w:hAnsi="GHEA Grapalat"/>
        </w:rPr>
      </w:pPr>
      <w:r w:rsidRPr="00A54A8D">
        <w:rPr>
          <w:rFonts w:ascii="GHEA Grapalat" w:hAnsi="GHEA Grapalat"/>
        </w:rPr>
        <w:t xml:space="preserve">Если процедура закупки организована </w:t>
      </w:r>
      <w:r w:rsidR="00653CFA" w:rsidRPr="00A54A8D">
        <w:rPr>
          <w:rFonts w:ascii="GHEA Grapalat" w:hAnsi="GHEA Grapalat"/>
        </w:rPr>
        <w:t xml:space="preserve">по лотам </w:t>
      </w:r>
      <w:r w:rsidRPr="00A54A8D">
        <w:rPr>
          <w:rFonts w:ascii="GHEA Grapalat" w:hAnsi="GHEA Grapalat"/>
        </w:rPr>
        <w:t xml:space="preserve">и участник признается </w:t>
      </w:r>
      <w:r w:rsidR="00740EF5" w:rsidRPr="00A54A8D">
        <w:rPr>
          <w:rFonts w:ascii="GHEA Grapalat" w:hAnsi="GHEA Grapalat"/>
        </w:rPr>
        <w:t>ото</w:t>
      </w:r>
      <w:r w:rsidRPr="00A54A8D">
        <w:rPr>
          <w:rFonts w:ascii="GHEA Grapalat" w:hAnsi="GHEA Grapalat"/>
        </w:rPr>
        <w:t xml:space="preserve">бранным участником </w:t>
      </w:r>
      <w:r w:rsidR="00740EF5" w:rsidRPr="00A54A8D">
        <w:rPr>
          <w:rFonts w:ascii="GHEA Grapalat" w:hAnsi="GHEA Grapalat"/>
        </w:rPr>
        <w:t>по</w:t>
      </w:r>
      <w:r w:rsidRPr="00A54A8D">
        <w:rPr>
          <w:rFonts w:ascii="GHEA Grapalat" w:hAnsi="GHEA Grapalat"/>
        </w:rPr>
        <w:t xml:space="preserve"> более чем одно</w:t>
      </w:r>
      <w:r w:rsidR="00740EF5" w:rsidRPr="00A54A8D">
        <w:rPr>
          <w:rFonts w:ascii="GHEA Grapalat" w:hAnsi="GHEA Grapalat"/>
        </w:rPr>
        <w:t>му лоту</w:t>
      </w:r>
      <w:r w:rsidR="00D54A1C" w:rsidRPr="00A54A8D">
        <w:rPr>
          <w:rFonts w:ascii="GHEA Grapalat" w:hAnsi="GHEA Grapalat"/>
        </w:rPr>
        <w:t xml:space="preserve">, </w:t>
      </w:r>
      <w:r w:rsidR="00D54A1C" w:rsidRPr="00A54A8D">
        <w:rPr>
          <w:rFonts w:ascii="GHEA Grapalat" w:hAnsi="GHEA Grapalat" w:cs="Sylfaen"/>
        </w:rPr>
        <w:t xml:space="preserve">то он может предоставить обеспечение квалификации как </w:t>
      </w:r>
      <w:r w:rsidR="00D54A1C" w:rsidRPr="00A54A8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54A8D">
        <w:rPr>
          <w:rFonts w:ascii="GHEA Grapalat" w:hAnsi="GHEA Grapalat" w:cs="Sylfaen"/>
        </w:rPr>
        <w:t>к сумме цен закупок представленных лотов</w:t>
      </w:r>
      <w:r w:rsidR="001507C1" w:rsidRPr="00A54A8D">
        <w:rPr>
          <w:rFonts w:ascii="GHEA Grapalat" w:hAnsi="GHEA Grapalat"/>
          <w:color w:val="FF0000"/>
        </w:rPr>
        <w:t xml:space="preserve"> </w:t>
      </w:r>
      <w:r w:rsidR="001507C1" w:rsidRPr="00A54A8D">
        <w:rPr>
          <w:rFonts w:ascii="GHEA Grapalat" w:hAnsi="GHEA Grapalat"/>
          <w:color w:val="000000" w:themeColor="text1"/>
        </w:rPr>
        <w:t>с учетом требований 9-ого подпункта 32-ого пункта Порядка.</w:t>
      </w:r>
      <w:r w:rsidR="000F1E54" w:rsidRPr="00A54A8D">
        <w:rPr>
          <w:rFonts w:ascii="GHEA Grapalat" w:hAnsi="GHEA Grapalat"/>
        </w:rPr>
        <w:t xml:space="preserve"> </w:t>
      </w:r>
      <w:r w:rsidR="00030D40" w:rsidRPr="00A54A8D">
        <w:rPr>
          <w:rFonts w:ascii="GHEA Grapalat" w:hAnsi="GHEA Grapalat"/>
        </w:rPr>
        <w:t xml:space="preserve">Обеспечение договора должно быть действительно как минимум включительно до </w:t>
      </w:r>
      <w:r w:rsidR="000C328E" w:rsidRPr="00A54A8D">
        <w:rPr>
          <w:rFonts w:ascii="GHEA Grapalat" w:hAnsi="GHEA Grapalat"/>
        </w:rPr>
        <w:t>90</w:t>
      </w:r>
      <w:r w:rsidR="00030D40" w:rsidRPr="00A54A8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54A8D">
        <w:rPr>
          <w:rFonts w:ascii="GHEA Grapalat" w:hAnsi="GHEA Grapalat"/>
        </w:rPr>
        <w:t xml:space="preserve">пяти </w:t>
      </w:r>
      <w:r w:rsidR="00030D40" w:rsidRPr="00A54A8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54A8D">
        <w:rPr>
          <w:rFonts w:ascii="GHEA Grapalat" w:hAnsi="GHEA Grapalat"/>
        </w:rPr>
        <w:t>договору.</w:t>
      </w:r>
    </w:p>
    <w:p w14:paraId="40491A18" w14:textId="77777777" w:rsidR="00F0759D" w:rsidRPr="00A54A8D" w:rsidRDefault="00F92A53" w:rsidP="00B46D58">
      <w:pPr>
        <w:widowControl w:val="0"/>
        <w:tabs>
          <w:tab w:val="left" w:pos="1276"/>
        </w:tabs>
        <w:spacing w:after="160"/>
        <w:ind w:firstLine="567"/>
        <w:jc w:val="both"/>
        <w:rPr>
          <w:rFonts w:ascii="GHEA Grapalat" w:hAnsi="GHEA Grapalat"/>
        </w:rPr>
      </w:pPr>
      <w:r w:rsidRPr="00A54A8D">
        <w:rPr>
          <w:rFonts w:ascii="GHEA Grapalat" w:hAnsi="GHEA Grapalat"/>
        </w:rPr>
        <w:t>Обеспечение договора, представленное в виде наличных денег, должно быть перечислено на казначейский счет</w:t>
      </w:r>
      <w:r w:rsidRPr="00A54A8D">
        <w:rPr>
          <w:rFonts w:ascii="Courier New" w:hAnsi="Courier New" w:cs="Courier New"/>
        </w:rPr>
        <w:t> </w:t>
      </w:r>
      <w:r w:rsidRPr="00A54A8D">
        <w:rPr>
          <w:rFonts w:ascii="GHEA Grapalat" w:hAnsi="GHEA Grapalat"/>
        </w:rPr>
        <w:t>"900008000</w:t>
      </w:r>
      <w:r w:rsidR="00B66AB9" w:rsidRPr="00A54A8D">
        <w:rPr>
          <w:rFonts w:ascii="GHEA Grapalat" w:hAnsi="GHEA Grapalat"/>
        </w:rPr>
        <w:t>66</w:t>
      </w:r>
      <w:r w:rsidRPr="00A54A8D">
        <w:rPr>
          <w:rFonts w:ascii="GHEA Grapalat" w:hAnsi="GHEA Grapalat"/>
        </w:rPr>
        <w:t>4", открытый в Центральном казначействе на имя уполномоченного органа.</w:t>
      </w:r>
    </w:p>
    <w:p w14:paraId="4F7AD3FF" w14:textId="77777777" w:rsidR="004A0321" w:rsidRPr="00A54A8D" w:rsidRDefault="004A0321" w:rsidP="00B46D58">
      <w:pPr>
        <w:widowControl w:val="0"/>
        <w:tabs>
          <w:tab w:val="left" w:pos="1276"/>
        </w:tabs>
        <w:spacing w:after="160"/>
        <w:ind w:firstLine="567"/>
        <w:jc w:val="both"/>
        <w:rPr>
          <w:rFonts w:ascii="GHEA Grapalat" w:hAnsi="GHEA Grapalat"/>
          <w:lang w:val="hy-AM"/>
        </w:rPr>
      </w:pPr>
      <w:r w:rsidRPr="00A54A8D">
        <w:rPr>
          <w:rFonts w:ascii="GHEA Grapalat" w:hAnsi="GHEA Grapalat"/>
        </w:rPr>
        <w:t>10.4</w:t>
      </w:r>
      <w:r w:rsidR="00251CF9" w:rsidRPr="00A54A8D">
        <w:rPr>
          <w:rFonts w:ascii="GHEA Grapalat" w:hAnsi="GHEA Grapalat"/>
        </w:rPr>
        <w:t xml:space="preserve"> </w:t>
      </w:r>
      <w:r w:rsidR="0076763C" w:rsidRPr="00A54A8D">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A54A8D">
        <w:rPr>
          <w:rFonts w:ascii="GHEA Grapalat" w:hAnsi="GHEA Grapalat"/>
        </w:rPr>
        <w:t xml:space="preserve">обеспечение </w:t>
      </w:r>
      <w:r w:rsidR="0076763C" w:rsidRPr="00A54A8D">
        <w:rPr>
          <w:rFonts w:ascii="GHEA Grapalat" w:hAnsi="GHEA Grapalat"/>
        </w:rPr>
        <w:t>договора представля</w:t>
      </w:r>
      <w:r w:rsidR="00DE7753" w:rsidRPr="00A54A8D">
        <w:rPr>
          <w:rFonts w:ascii="GHEA Grapalat" w:hAnsi="GHEA Grapalat"/>
        </w:rPr>
        <w:t>ю</w:t>
      </w:r>
      <w:r w:rsidR="0076763C" w:rsidRPr="00A54A8D">
        <w:rPr>
          <w:rFonts w:ascii="GHEA Grapalat" w:hAnsi="GHEA Grapalat"/>
        </w:rPr>
        <w:t>тся</w:t>
      </w:r>
      <w:r w:rsidR="00180134" w:rsidRPr="00A54A8D">
        <w:rPr>
          <w:rFonts w:ascii="GHEA Grapalat" w:hAnsi="GHEA Grapalat"/>
        </w:rPr>
        <w:t xml:space="preserve"> в виде заключенного в одностороннем порядке </w:t>
      </w:r>
      <w:r w:rsidR="00A9694C" w:rsidRPr="00A54A8D">
        <w:rPr>
          <w:rFonts w:ascii="GHEA Grapalat" w:hAnsi="GHEA Grapalat"/>
        </w:rPr>
        <w:t>за</w:t>
      </w:r>
      <w:r w:rsidR="00180134" w:rsidRPr="00A54A8D">
        <w:rPr>
          <w:rFonts w:ascii="GHEA Grapalat" w:hAnsi="GHEA Grapalat"/>
        </w:rPr>
        <w:t>явления - в виде неустойки или наличных денег</w:t>
      </w:r>
      <w:r w:rsidR="006D7219" w:rsidRPr="00A54A8D">
        <w:rPr>
          <w:rFonts w:ascii="GHEA Grapalat" w:hAnsi="GHEA Grapalat"/>
        </w:rPr>
        <w:t>. Если на момент возникновения правомочия по заключению договора</w:t>
      </w:r>
      <w:r w:rsidR="00FF1970" w:rsidRPr="00A54A8D">
        <w:rPr>
          <w:rFonts w:ascii="GHEA Grapalat" w:hAnsi="GHEA Grapalat"/>
          <w:lang w:val="hy-AM"/>
        </w:rPr>
        <w:t>:</w:t>
      </w:r>
    </w:p>
    <w:p w14:paraId="3623D034" w14:textId="77777777" w:rsidR="00D32092" w:rsidRPr="00A54A8D" w:rsidRDefault="00D32092" w:rsidP="00B46D58">
      <w:pPr>
        <w:widowControl w:val="0"/>
        <w:tabs>
          <w:tab w:val="left" w:pos="1276"/>
        </w:tabs>
        <w:spacing w:after="160"/>
        <w:ind w:firstLine="567"/>
        <w:jc w:val="both"/>
        <w:rPr>
          <w:rFonts w:ascii="GHEA Grapalat" w:hAnsi="GHEA Grapalat" w:cs="Sylfaen"/>
        </w:rPr>
      </w:pPr>
      <w:r w:rsidRPr="00A54A8D">
        <w:rPr>
          <w:rFonts w:ascii="GHEA Grapalat" w:hAnsi="GHEA Grapalat" w:cs="Sylfaen"/>
        </w:rPr>
        <w:t xml:space="preserve">-предусмотренные финансовые средства превышают </w:t>
      </w:r>
      <w:r w:rsidR="00DF4441" w:rsidRPr="00A54A8D">
        <w:rPr>
          <w:rFonts w:ascii="GHEA Grapalat" w:hAnsi="GHEA Grapalat" w:cs="Sylfaen"/>
        </w:rPr>
        <w:t xml:space="preserve">25 </w:t>
      </w:r>
      <w:r w:rsidRPr="00A54A8D">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A54A8D">
        <w:rPr>
          <w:rFonts w:ascii="GHEA Grapalat" w:hAnsi="GHEA Grapalat" w:cs="Sylfaen"/>
        </w:rPr>
        <w:t xml:space="preserve">обеспечение </w:t>
      </w:r>
      <w:r w:rsidRPr="00A54A8D">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A54A8D" w:rsidRDefault="00030D40" w:rsidP="00B46D58">
      <w:pPr>
        <w:widowControl w:val="0"/>
        <w:tabs>
          <w:tab w:val="left" w:pos="1276"/>
        </w:tabs>
        <w:spacing w:after="160"/>
        <w:ind w:firstLine="567"/>
        <w:jc w:val="both"/>
        <w:rPr>
          <w:rFonts w:ascii="GHEA Grapalat" w:hAnsi="GHEA Grapalat"/>
          <w:i/>
        </w:rPr>
      </w:pPr>
      <w:r w:rsidRPr="00A54A8D">
        <w:rPr>
          <w:rFonts w:ascii="GHEA Grapalat" w:hAnsi="GHEA Grapalat"/>
        </w:rPr>
        <w:lastRenderedPageBreak/>
        <w:t>10.</w:t>
      </w:r>
      <w:r w:rsidR="00DF09E7" w:rsidRPr="00A54A8D">
        <w:rPr>
          <w:rFonts w:ascii="GHEA Grapalat" w:hAnsi="GHEA Grapalat"/>
        </w:rPr>
        <w:t>5</w:t>
      </w:r>
      <w:r w:rsidR="003E194D" w:rsidRPr="00A54A8D">
        <w:rPr>
          <w:rFonts w:ascii="GHEA Grapalat" w:hAnsi="GHEA Grapalat"/>
        </w:rPr>
        <w:t>.</w:t>
      </w:r>
      <w:r w:rsidR="003E194D" w:rsidRPr="00A54A8D">
        <w:rPr>
          <w:rFonts w:ascii="GHEA Grapalat" w:hAnsi="GHEA Grapalat"/>
        </w:rPr>
        <w:tab/>
      </w:r>
      <w:r w:rsidRPr="00A54A8D">
        <w:rPr>
          <w:rFonts w:ascii="GHEA Grapalat" w:hAnsi="GHEA Grapalat"/>
          <w:i/>
        </w:rPr>
        <w:t xml:space="preserve"> </w:t>
      </w:r>
    </w:p>
    <w:p w14:paraId="231F2D95" w14:textId="77777777" w:rsidR="005162B1"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401B30" w:rsidRPr="00A54A8D">
        <w:rPr>
          <w:rFonts w:ascii="GHEA Grapalat" w:hAnsi="GHEA Grapalat"/>
        </w:rPr>
        <w:t>6</w:t>
      </w:r>
      <w:r w:rsidR="003E194D" w:rsidRPr="00A54A8D">
        <w:rPr>
          <w:rFonts w:ascii="GHEA Grapalat" w:hAnsi="GHEA Grapalat"/>
        </w:rPr>
        <w:t>.</w:t>
      </w:r>
      <w:r w:rsidR="008F0732" w:rsidRPr="00A54A8D">
        <w:rPr>
          <w:rFonts w:ascii="GHEA Grapalat" w:hAnsi="GHEA Grapalat"/>
        </w:rPr>
        <w:t xml:space="preserve"> </w:t>
      </w:r>
      <w:r w:rsidRPr="00A54A8D">
        <w:rPr>
          <w:rFonts w:ascii="GHEA Grapalat" w:hAnsi="GHEA Grapalat"/>
        </w:rPr>
        <w:t>Если в рамках процедуры закупки, организованной по лотам</w:t>
      </w:r>
      <w:r w:rsidR="00DC14CE" w:rsidRPr="00A54A8D">
        <w:rPr>
          <w:rFonts w:ascii="GHEA Grapalat" w:hAnsi="GHEA Grapalat"/>
        </w:rPr>
        <w:t xml:space="preserve"> </w:t>
      </w:r>
      <w:r w:rsidR="00125AA6" w:rsidRPr="00A54A8D">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A54A8D">
        <w:rPr>
          <w:rFonts w:ascii="GHEA Grapalat" w:hAnsi="GHEA Grapalat"/>
        </w:rPr>
        <w:t xml:space="preserve">обеспечение </w:t>
      </w:r>
      <w:r w:rsidR="00125AA6" w:rsidRPr="00A54A8D">
        <w:rPr>
          <w:rFonts w:ascii="GHEA Grapalat" w:hAnsi="GHEA Grapalat"/>
        </w:rPr>
        <w:t>договора выплачива</w:t>
      </w:r>
      <w:r w:rsidR="00DC14CE" w:rsidRPr="00A54A8D">
        <w:rPr>
          <w:rFonts w:ascii="GHEA Grapalat" w:hAnsi="GHEA Grapalat"/>
        </w:rPr>
        <w:t>ю</w:t>
      </w:r>
      <w:r w:rsidR="00125AA6" w:rsidRPr="00A54A8D">
        <w:rPr>
          <w:rFonts w:ascii="GHEA Grapalat" w:hAnsi="GHEA Grapalat"/>
        </w:rPr>
        <w:t>тся в размере суммы, исчисленной только за этот лот</w:t>
      </w:r>
      <w:r w:rsidR="00DC14CE" w:rsidRPr="00A54A8D">
        <w:rPr>
          <w:rFonts w:ascii="GHEA Grapalat" w:hAnsi="GHEA Grapalat"/>
        </w:rPr>
        <w:t>.</w:t>
      </w:r>
    </w:p>
    <w:p w14:paraId="7E2483E4" w14:textId="77777777" w:rsidR="00525AFA" w:rsidRPr="00A54A8D"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A54A8D">
        <w:rPr>
          <w:rFonts w:ascii="GHEA Grapalat" w:hAnsi="GHEA Grapalat"/>
          <w:b/>
        </w:rPr>
        <w:t xml:space="preserve"> </w:t>
      </w:r>
      <w:r w:rsidR="00525AFA" w:rsidRPr="00A54A8D">
        <w:rPr>
          <w:rFonts w:ascii="GHEA Grapalat" w:hAnsi="GHEA Grapalat"/>
        </w:rPr>
        <w:t xml:space="preserve">10.7 Руководитель заказчика </w:t>
      </w:r>
      <w:r w:rsidR="004477E1" w:rsidRPr="00A54A8D">
        <w:rPr>
          <w:rFonts w:ascii="GHEA Grapalat" w:hAnsi="GHEA Grapalat"/>
        </w:rPr>
        <w:t xml:space="preserve">в письменной форме </w:t>
      </w:r>
      <w:r w:rsidR="00525AFA" w:rsidRPr="00A54A8D">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A54A8D">
        <w:rPr>
          <w:rFonts w:ascii="GHEA Grapalat" w:hAnsi="GHEA Grapalat"/>
          <w:lang w:val="hy-AM"/>
        </w:rPr>
        <w:t>-</w:t>
      </w:r>
      <w:r w:rsidR="00525AFA" w:rsidRPr="00A54A8D">
        <w:rPr>
          <w:rFonts w:ascii="GHEA Grapalat" w:hAnsi="GHEA Grapalat"/>
        </w:rPr>
        <w:t xml:space="preserve"> </w:t>
      </w:r>
      <w:r w:rsidR="00AE291E" w:rsidRPr="00A54A8D">
        <w:rPr>
          <w:rFonts w:ascii="GHEA Grapalat" w:hAnsi="GHEA Grapalat"/>
        </w:rPr>
        <w:t>Министерству Финансов РА</w:t>
      </w:r>
      <w:r w:rsidR="00525AFA" w:rsidRPr="00A54A8D">
        <w:rPr>
          <w:rFonts w:ascii="GHEA Grapalat" w:hAnsi="GHEA Grapalat"/>
          <w:lang w:val="hy-AM"/>
        </w:rPr>
        <w:t>,</w:t>
      </w:r>
      <w:r w:rsidR="00525AFA" w:rsidRPr="00A54A8D">
        <w:rPr>
          <w:rFonts w:ascii="GHEA Grapalat" w:hAnsi="GHEA Grapalat"/>
        </w:rPr>
        <w:t xml:space="preserve"> в течение </w:t>
      </w:r>
      <w:r w:rsidR="00237298" w:rsidRPr="00A54A8D">
        <w:rPr>
          <w:rFonts w:ascii="GHEA Grapalat" w:hAnsi="GHEA Grapalat"/>
        </w:rPr>
        <w:t xml:space="preserve">пяти </w:t>
      </w:r>
      <w:r w:rsidR="00525AFA" w:rsidRPr="00A54A8D">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A54A8D">
        <w:rPr>
          <w:rFonts w:ascii="GHEA Grapalat" w:hAnsi="GHEA Grapalat"/>
        </w:rPr>
        <w:t xml:space="preserve">или Министерством Финансов РА </w:t>
      </w:r>
      <w:r w:rsidR="00525AFA" w:rsidRPr="00A54A8D">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10.8 </w:t>
      </w:r>
      <w:r w:rsidRPr="00A54A8D">
        <w:rPr>
          <w:rFonts w:ascii="GHEA Grapalat" w:hAnsi="GHEA Grapalat" w:hint="eastAsia"/>
        </w:rPr>
        <w:t>О</w:t>
      </w:r>
      <w:r w:rsidRPr="00A54A8D">
        <w:rPr>
          <w:rFonts w:ascii="GHEA Grapalat" w:hAnsi="GHEA Grapalat"/>
        </w:rPr>
        <w:t xml:space="preserve"> </w:t>
      </w:r>
      <w:r w:rsidRPr="00A54A8D">
        <w:rPr>
          <w:rFonts w:ascii="GHEA Grapalat" w:hAnsi="GHEA Grapalat" w:hint="eastAsia"/>
        </w:rPr>
        <w:t>возврате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договора</w:t>
      </w:r>
      <w:r w:rsidRPr="00A54A8D">
        <w:rPr>
          <w:rFonts w:ascii="GHEA Grapalat" w:hAnsi="GHEA Grapalat"/>
        </w:rPr>
        <w:t xml:space="preserve"> </w:t>
      </w:r>
      <w:r w:rsidRPr="00A54A8D">
        <w:rPr>
          <w:rFonts w:ascii="GHEA Grapalat" w:hAnsi="GHEA Grapalat" w:hint="eastAsia"/>
        </w:rPr>
        <w:t>руководитель</w:t>
      </w:r>
      <w:r w:rsidRPr="00A54A8D">
        <w:rPr>
          <w:rFonts w:ascii="GHEA Grapalat" w:hAnsi="GHEA Grapalat"/>
        </w:rPr>
        <w:t xml:space="preserve"> </w:t>
      </w:r>
      <w:r w:rsidRPr="00A54A8D">
        <w:rPr>
          <w:rFonts w:ascii="GHEA Grapalat" w:hAnsi="GHEA Grapalat" w:hint="eastAsia"/>
        </w:rPr>
        <w:t>заказчика</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письменной</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течение</w:t>
      </w:r>
      <w:r w:rsidRPr="00A54A8D">
        <w:rPr>
          <w:rFonts w:ascii="GHEA Grapalat" w:hAnsi="GHEA Grapalat"/>
        </w:rPr>
        <w:t xml:space="preserve"> </w:t>
      </w:r>
      <w:r w:rsidRPr="00A54A8D">
        <w:rPr>
          <w:rFonts w:ascii="GHEA Grapalat" w:hAnsi="GHEA Grapalat" w:hint="eastAsia"/>
        </w:rPr>
        <w:t>пяти</w:t>
      </w:r>
      <w:r w:rsidRPr="00A54A8D">
        <w:rPr>
          <w:rFonts w:ascii="GHEA Grapalat" w:hAnsi="GHEA Grapalat"/>
        </w:rPr>
        <w:t xml:space="preserve"> </w:t>
      </w:r>
      <w:r w:rsidRPr="00A54A8D">
        <w:rPr>
          <w:rFonts w:ascii="GHEA Grapalat" w:hAnsi="GHEA Grapalat" w:hint="eastAsia"/>
        </w:rPr>
        <w:t>рабочих</w:t>
      </w:r>
      <w:r w:rsidRPr="00A54A8D">
        <w:rPr>
          <w:rFonts w:ascii="GHEA Grapalat" w:hAnsi="GHEA Grapalat"/>
        </w:rPr>
        <w:t xml:space="preserve"> </w:t>
      </w:r>
      <w:r w:rsidRPr="00A54A8D">
        <w:rPr>
          <w:rFonts w:ascii="GHEA Grapalat" w:hAnsi="GHEA Grapalat" w:hint="eastAsia"/>
        </w:rPr>
        <w:t>дней</w:t>
      </w:r>
      <w:r w:rsidRPr="00A54A8D">
        <w:rPr>
          <w:rFonts w:ascii="GHEA Grapalat" w:hAnsi="GHEA Grapalat"/>
        </w:rPr>
        <w:t xml:space="preserve">, </w:t>
      </w:r>
      <w:r w:rsidRPr="00A54A8D">
        <w:rPr>
          <w:rFonts w:ascii="GHEA Grapalat" w:hAnsi="GHEA Grapalat" w:hint="eastAsia"/>
        </w:rPr>
        <w:t>следующих</w:t>
      </w:r>
      <w:r w:rsidRPr="00A54A8D">
        <w:rPr>
          <w:rFonts w:ascii="GHEA Grapalat" w:hAnsi="GHEA Grapalat"/>
        </w:rPr>
        <w:t xml:space="preserve"> </w:t>
      </w:r>
      <w:r w:rsidRPr="00A54A8D">
        <w:rPr>
          <w:rFonts w:ascii="GHEA Grapalat" w:hAnsi="GHEA Grapalat" w:hint="eastAsia"/>
        </w:rPr>
        <w:t>за</w:t>
      </w:r>
      <w:r w:rsidRPr="00A54A8D">
        <w:rPr>
          <w:rFonts w:ascii="GHEA Grapalat" w:hAnsi="GHEA Grapalat"/>
        </w:rPr>
        <w:t xml:space="preserve"> </w:t>
      </w:r>
      <w:r w:rsidR="00E26CC1" w:rsidRPr="00A54A8D">
        <w:rPr>
          <w:rFonts w:ascii="GHEA Grapalat" w:hAnsi="GHEA Grapalat"/>
        </w:rPr>
        <w:t>днем возникновения основания возврата обеспечения</w:t>
      </w:r>
      <w:r w:rsidR="00E26CC1" w:rsidRPr="00A54A8D" w:rsidDel="00960F8B">
        <w:rPr>
          <w:rFonts w:ascii="GHEA Grapalat" w:hAnsi="GHEA Grapalat"/>
        </w:rPr>
        <w:t xml:space="preserve"> </w:t>
      </w:r>
      <w:r w:rsidR="00E26CC1" w:rsidRPr="00A54A8D">
        <w:rPr>
          <w:rFonts w:ascii="GHEA Grapalat" w:hAnsi="GHEA Grapalat"/>
        </w:rPr>
        <w:t>уведомляет</w:t>
      </w:r>
      <w:r w:rsidRPr="00A54A8D">
        <w:rPr>
          <w:rFonts w:ascii="GHEA Grapalat" w:hAnsi="GHEA Grapalat"/>
        </w:rPr>
        <w:t>:</w:t>
      </w:r>
    </w:p>
    <w:p w14:paraId="39E8A827"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001D6E7A" w:rsidRPr="00A54A8D">
        <w:rPr>
          <w:rFonts w:ascii="GHEA Grapalat" w:hAnsi="GHEA Grapalat" w:hint="eastAsia"/>
        </w:rPr>
        <w:t xml:space="preserve">обеспечения </w:t>
      </w:r>
      <w:r w:rsidRPr="00A54A8D">
        <w:rPr>
          <w:rFonts w:ascii="GHEA Grapalat" w:hAnsi="GHEA Grapalat" w:hint="eastAsia"/>
        </w:rPr>
        <w:t>представлен</w:t>
      </w:r>
      <w:r w:rsidR="005476EA" w:rsidRPr="00A54A8D">
        <w:rPr>
          <w:rFonts w:ascii="GHEA Grapalat" w:hAnsi="GHEA Grapalat"/>
        </w:rPr>
        <w:t>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наличных денег - </w:t>
      </w:r>
      <w:r w:rsidRPr="00A54A8D">
        <w:rPr>
          <w:rFonts w:ascii="GHEA Grapalat" w:hAnsi="GHEA Grapalat" w:hint="eastAsia"/>
        </w:rPr>
        <w:t>Министерство</w:t>
      </w:r>
      <w:r w:rsidRPr="00A54A8D">
        <w:rPr>
          <w:rFonts w:ascii="GHEA Grapalat" w:hAnsi="GHEA Grapalat"/>
        </w:rPr>
        <w:t xml:space="preserve"> </w:t>
      </w:r>
      <w:r w:rsidRPr="00A54A8D">
        <w:rPr>
          <w:rFonts w:ascii="GHEA Grapalat" w:hAnsi="GHEA Grapalat" w:hint="eastAsia"/>
        </w:rPr>
        <w:t>финансов</w:t>
      </w:r>
      <w:r w:rsidRPr="00A54A8D">
        <w:rPr>
          <w:rFonts w:ascii="GHEA Grapalat" w:hAnsi="GHEA Grapalat"/>
        </w:rPr>
        <w:t xml:space="preserve"> </w:t>
      </w:r>
      <w:r w:rsidRPr="00A54A8D">
        <w:rPr>
          <w:rFonts w:ascii="GHEA Grapalat" w:hAnsi="GHEA Grapalat" w:hint="eastAsia"/>
        </w:rPr>
        <w:t>РА</w:t>
      </w:r>
      <w:r w:rsidRPr="00A54A8D">
        <w:rPr>
          <w:rFonts w:ascii="GHEA Grapalat" w:hAnsi="GHEA Grapalat"/>
        </w:rPr>
        <w:t xml:space="preserve"> </w:t>
      </w:r>
      <w:r w:rsidRPr="00A54A8D">
        <w:rPr>
          <w:rFonts w:ascii="GHEA Grapalat" w:hAnsi="GHEA Grapalat" w:hint="eastAsia"/>
        </w:rPr>
        <w:t>с</w:t>
      </w:r>
      <w:r w:rsidRPr="00A54A8D">
        <w:rPr>
          <w:rFonts w:ascii="GHEA Grapalat" w:hAnsi="GHEA Grapalat"/>
        </w:rPr>
        <w:t xml:space="preserve"> </w:t>
      </w:r>
      <w:r w:rsidRPr="00A54A8D">
        <w:rPr>
          <w:rFonts w:ascii="GHEA Grapalat" w:hAnsi="GHEA Grapalat" w:hint="eastAsia"/>
        </w:rPr>
        <w:t>приложением</w:t>
      </w:r>
      <w:r w:rsidRPr="00A54A8D">
        <w:rPr>
          <w:rFonts w:ascii="GHEA Grapalat" w:hAnsi="GHEA Grapalat"/>
        </w:rPr>
        <w:t xml:space="preserve"> </w:t>
      </w:r>
      <w:r w:rsidRPr="00A54A8D">
        <w:rPr>
          <w:rFonts w:ascii="GHEA Grapalat" w:hAnsi="GHEA Grapalat" w:hint="eastAsia"/>
        </w:rPr>
        <w:t>копии</w:t>
      </w:r>
      <w:r w:rsidRPr="00A54A8D">
        <w:rPr>
          <w:rFonts w:ascii="GHEA Grapalat" w:hAnsi="GHEA Grapalat"/>
        </w:rPr>
        <w:t xml:space="preserve"> представленного в заявке </w:t>
      </w:r>
      <w:r w:rsidRPr="00A54A8D">
        <w:rPr>
          <w:rFonts w:ascii="GHEA Grapalat" w:hAnsi="GHEA Grapalat" w:hint="eastAsia"/>
        </w:rPr>
        <w:t>документа</w:t>
      </w:r>
      <w:r w:rsidRPr="00A54A8D">
        <w:rPr>
          <w:rFonts w:ascii="GHEA Grapalat" w:hAnsi="GHEA Grapalat"/>
        </w:rPr>
        <w:t xml:space="preserve">, </w:t>
      </w:r>
      <w:r w:rsidRPr="00A54A8D">
        <w:rPr>
          <w:rFonts w:ascii="GHEA Grapalat" w:hAnsi="GHEA Grapalat" w:hint="eastAsia"/>
        </w:rPr>
        <w:t>об</w:t>
      </w:r>
      <w:r w:rsidRPr="00A54A8D">
        <w:rPr>
          <w:rFonts w:ascii="GHEA Grapalat" w:hAnsi="GHEA Grapalat"/>
        </w:rPr>
        <w:t xml:space="preserve"> </w:t>
      </w:r>
      <w:r w:rsidRPr="00A54A8D">
        <w:rPr>
          <w:rFonts w:ascii="GHEA Grapalat" w:hAnsi="GHEA Grapalat" w:hint="eastAsia"/>
        </w:rPr>
        <w:t>обосновании</w:t>
      </w:r>
      <w:r w:rsidRPr="00A54A8D">
        <w:rPr>
          <w:rFonts w:ascii="GHEA Grapalat" w:hAnsi="GHEA Grapalat"/>
        </w:rPr>
        <w:t xml:space="preserve"> </w:t>
      </w:r>
      <w:r w:rsidRPr="00A54A8D">
        <w:rPr>
          <w:rFonts w:ascii="GHEA Grapalat" w:hAnsi="GHEA Grapalat" w:hint="eastAsia"/>
        </w:rPr>
        <w:t>платежа</w:t>
      </w:r>
      <w:r w:rsidRPr="00A54A8D">
        <w:rPr>
          <w:rFonts w:ascii="GHEA Grapalat" w:hAnsi="GHEA Grapalat"/>
        </w:rPr>
        <w:t>,;</w:t>
      </w:r>
    </w:p>
    <w:p w14:paraId="2D87A60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w:t>
      </w:r>
      <w:r w:rsidRPr="00A54A8D">
        <w:rPr>
          <w:rFonts w:ascii="GHEA Grapalat" w:hAnsi="GHEA Grapalat" w:hint="eastAsia"/>
        </w:rPr>
        <w:t>банковской</w:t>
      </w:r>
      <w:r w:rsidRPr="00A54A8D">
        <w:rPr>
          <w:rFonts w:ascii="GHEA Grapalat" w:hAnsi="GHEA Grapalat"/>
        </w:rPr>
        <w:t xml:space="preserve"> </w:t>
      </w:r>
      <w:r w:rsidRPr="00A54A8D">
        <w:rPr>
          <w:rFonts w:ascii="GHEA Grapalat" w:hAnsi="GHEA Grapalat" w:hint="eastAsia"/>
        </w:rPr>
        <w:t>гарантии</w:t>
      </w:r>
      <w:r w:rsidRPr="00A54A8D">
        <w:rPr>
          <w:rFonts w:ascii="GHEA Grapalat" w:hAnsi="GHEA Grapalat"/>
        </w:rPr>
        <w:t xml:space="preserve">- </w:t>
      </w:r>
      <w:r w:rsidRPr="00A54A8D">
        <w:rPr>
          <w:rFonts w:ascii="GHEA Grapalat" w:hAnsi="GHEA Grapalat" w:hint="eastAsia"/>
        </w:rPr>
        <w:t>банк</w:t>
      </w:r>
      <w:r w:rsidRPr="00A54A8D">
        <w:rPr>
          <w:rFonts w:ascii="GHEA Grapalat" w:hAnsi="GHEA Grapalat"/>
        </w:rPr>
        <w:t xml:space="preserve">, </w:t>
      </w:r>
      <w:r w:rsidRPr="00A54A8D">
        <w:rPr>
          <w:rFonts w:ascii="GHEA Grapalat" w:hAnsi="GHEA Grapalat" w:hint="eastAsia"/>
        </w:rPr>
        <w:t>выдавший</w:t>
      </w:r>
      <w:r w:rsidRPr="00A54A8D">
        <w:rPr>
          <w:rFonts w:ascii="GHEA Grapalat" w:hAnsi="GHEA Grapalat"/>
        </w:rPr>
        <w:t xml:space="preserve"> </w:t>
      </w:r>
      <w:r w:rsidRPr="00A54A8D">
        <w:rPr>
          <w:rFonts w:ascii="GHEA Grapalat" w:hAnsi="GHEA Grapalat" w:hint="eastAsia"/>
        </w:rPr>
        <w:t>гарантию</w:t>
      </w:r>
      <w:r w:rsidRPr="00A54A8D">
        <w:rPr>
          <w:rFonts w:ascii="GHEA Grapalat" w:hAnsi="GHEA Grapalat"/>
        </w:rPr>
        <w:t>;</w:t>
      </w:r>
    </w:p>
    <w:p w14:paraId="47F832EE"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соглашения о неустойке - </w:t>
      </w:r>
      <w:r w:rsidRPr="00A54A8D">
        <w:rPr>
          <w:rFonts w:ascii="GHEA Grapalat" w:hAnsi="GHEA Grapalat" w:hint="eastAsia"/>
        </w:rPr>
        <w:t>представивше</w:t>
      </w:r>
      <w:r w:rsidRPr="00A54A8D">
        <w:rPr>
          <w:rFonts w:ascii="GHEA Grapalat" w:hAnsi="GHEA Grapalat"/>
        </w:rPr>
        <w:t>го его участника.</w:t>
      </w:r>
    </w:p>
    <w:p w14:paraId="17C6A1A4" w14:textId="77777777" w:rsidR="00671CF1" w:rsidRPr="00A54A8D" w:rsidRDefault="00671CF1" w:rsidP="00EA64AF">
      <w:pPr>
        <w:widowControl w:val="0"/>
        <w:tabs>
          <w:tab w:val="left" w:pos="1134"/>
        </w:tabs>
        <w:spacing w:after="160"/>
        <w:ind w:firstLine="567"/>
        <w:jc w:val="both"/>
        <w:rPr>
          <w:rFonts w:ascii="GHEA Grapalat" w:hAnsi="GHEA Grapalat"/>
        </w:rPr>
      </w:pPr>
    </w:p>
    <w:p w14:paraId="3A33C780" w14:textId="77777777" w:rsidR="00096865" w:rsidRPr="00A54A8D" w:rsidRDefault="002807DD" w:rsidP="002807DD">
      <w:pPr>
        <w:rPr>
          <w:rFonts w:ascii="GHEA Grapalat" w:hAnsi="GHEA Grapalat"/>
          <w:b/>
        </w:rPr>
      </w:pPr>
      <w:r w:rsidRPr="00A54A8D">
        <w:rPr>
          <w:rFonts w:ascii="GHEA Grapalat" w:hAnsi="GHEA Grapalat"/>
          <w:b/>
        </w:rPr>
        <w:t xml:space="preserve">                       </w:t>
      </w:r>
      <w:r w:rsidR="008D5016" w:rsidRPr="00A54A8D">
        <w:rPr>
          <w:rFonts w:ascii="GHEA Grapalat" w:hAnsi="GHEA Grapalat"/>
          <w:b/>
        </w:rPr>
        <w:t>11. ОБЪЯВЛЕНИЕ ПРОЦЕДУРЫ НЕСОСТОЯВШЕЙСЯ</w:t>
      </w:r>
    </w:p>
    <w:p w14:paraId="6F7958CE" w14:textId="77777777" w:rsidR="002807DD" w:rsidRPr="00A54A8D" w:rsidRDefault="002807DD" w:rsidP="002807DD">
      <w:pPr>
        <w:rPr>
          <w:rFonts w:ascii="GHEA Grapalat" w:hAnsi="GHEA Grapalat" w:cs="Arial"/>
          <w:b/>
        </w:rPr>
      </w:pPr>
    </w:p>
    <w:p w14:paraId="1D50D8D7" w14:textId="77777777" w:rsidR="00096865" w:rsidRPr="00A54A8D" w:rsidRDefault="00096865"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11.1</w:t>
      </w:r>
      <w:r w:rsidR="00801AC7" w:rsidRPr="00A54A8D">
        <w:rPr>
          <w:rFonts w:ascii="GHEA Grapalat" w:hAnsi="GHEA Grapalat"/>
        </w:rPr>
        <w:t>.</w:t>
      </w:r>
      <w:r w:rsidR="00801AC7" w:rsidRPr="00A54A8D">
        <w:rPr>
          <w:rFonts w:ascii="GHEA Grapalat" w:hAnsi="GHEA Grapalat"/>
        </w:rPr>
        <w:tab/>
      </w:r>
      <w:r w:rsidRPr="00A54A8D">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00801AC7" w:rsidRPr="00A54A8D">
        <w:rPr>
          <w:rFonts w:ascii="GHEA Grapalat" w:hAnsi="GHEA Grapalat"/>
        </w:rPr>
        <w:tab/>
      </w:r>
      <w:r w:rsidRPr="00A54A8D">
        <w:rPr>
          <w:rFonts w:ascii="GHEA Grapalat" w:hAnsi="GHEA Grapalat"/>
        </w:rPr>
        <w:t>ни одна из заявок не соответствует условиям приглашения;</w:t>
      </w:r>
    </w:p>
    <w:p w14:paraId="022292FA" w14:textId="34396A1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801AC7" w:rsidRPr="00A54A8D">
        <w:rPr>
          <w:rFonts w:ascii="GHEA Grapalat" w:hAnsi="GHEA Grapalat"/>
        </w:rPr>
        <w:tab/>
      </w:r>
      <w:r w:rsidRPr="00A54A8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3)</w:t>
      </w:r>
      <w:r w:rsidR="00801AC7" w:rsidRPr="00A54A8D">
        <w:rPr>
          <w:rFonts w:ascii="GHEA Grapalat" w:hAnsi="GHEA Grapalat"/>
        </w:rPr>
        <w:tab/>
      </w:r>
      <w:r w:rsidRPr="00A54A8D">
        <w:rPr>
          <w:rFonts w:ascii="GHEA Grapalat" w:hAnsi="GHEA Grapalat"/>
        </w:rPr>
        <w:t>не подано ни одной заявки;</w:t>
      </w:r>
    </w:p>
    <w:p w14:paraId="0E7964ED"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801AC7" w:rsidRPr="00A54A8D">
        <w:rPr>
          <w:rFonts w:ascii="GHEA Grapalat" w:hAnsi="GHEA Grapalat"/>
        </w:rPr>
        <w:tab/>
      </w:r>
      <w:r w:rsidRPr="00A54A8D">
        <w:rPr>
          <w:rFonts w:ascii="GHEA Grapalat" w:hAnsi="GHEA Grapalat"/>
        </w:rPr>
        <w:t>договор не заключается.</w:t>
      </w:r>
    </w:p>
    <w:p w14:paraId="62219561" w14:textId="77777777" w:rsidR="00F62714" w:rsidRPr="00A54A8D" w:rsidRDefault="00F62714"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 xml:space="preserve">Настоящая процедура объявляется несостоявшейся на основании пункта 4 части 1 статьи </w:t>
      </w:r>
      <w:r w:rsidR="00C673DD" w:rsidRPr="00A54A8D">
        <w:rPr>
          <w:rFonts w:ascii="GHEA Grapalat" w:hAnsi="GHEA Grapalat"/>
        </w:rPr>
        <w:t xml:space="preserve">37 </w:t>
      </w:r>
      <w:r w:rsidRPr="00A54A8D">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A54A8D" w:rsidRDefault="00731D26"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11.2</w:t>
      </w:r>
      <w:r w:rsidR="007642C2" w:rsidRPr="00A54A8D">
        <w:rPr>
          <w:rFonts w:ascii="GHEA Grapalat" w:hAnsi="GHEA Grapalat"/>
        </w:rPr>
        <w:t>.</w:t>
      </w:r>
      <w:r w:rsidR="007642C2" w:rsidRPr="00A54A8D">
        <w:rPr>
          <w:rFonts w:ascii="GHEA Grapalat" w:hAnsi="GHEA Grapalat"/>
        </w:rPr>
        <w:tab/>
      </w:r>
      <w:r w:rsidRPr="00A54A8D">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A54A8D" w:rsidRDefault="003D3420">
      <w:pPr>
        <w:rPr>
          <w:rFonts w:ascii="GHEA Grapalat" w:hAnsi="GHEA Grapalat"/>
          <w:b/>
        </w:rPr>
      </w:pPr>
    </w:p>
    <w:p w14:paraId="5173AB4F" w14:textId="77777777" w:rsidR="00096865" w:rsidRPr="00A54A8D" w:rsidRDefault="008D5016" w:rsidP="00B46D58">
      <w:pPr>
        <w:widowControl w:val="0"/>
        <w:spacing w:after="160"/>
        <w:ind w:left="567" w:right="565"/>
        <w:jc w:val="center"/>
        <w:rPr>
          <w:rFonts w:ascii="GHEA Grapalat" w:hAnsi="GHEA Grapalat"/>
          <w:b/>
        </w:rPr>
      </w:pPr>
      <w:r w:rsidRPr="00A54A8D">
        <w:rPr>
          <w:rFonts w:ascii="GHEA Grapalat" w:hAnsi="GHEA Grapalat"/>
          <w:b/>
        </w:rPr>
        <w:t xml:space="preserve">12. ПРАВО УЧАСТНИКА И </w:t>
      </w:r>
      <w:r w:rsidR="008E3307" w:rsidRPr="00A54A8D">
        <w:rPr>
          <w:rFonts w:ascii="GHEA Grapalat" w:hAnsi="GHEA Grapalat"/>
          <w:b/>
        </w:rPr>
        <w:t xml:space="preserve">ПОРЯДОК ОБЖАЛОВАНИЯ ИМ </w:t>
      </w:r>
      <w:r w:rsidR="00025A85" w:rsidRPr="00A54A8D">
        <w:rPr>
          <w:rFonts w:ascii="GHEA Grapalat" w:hAnsi="GHEA Grapalat"/>
          <w:b/>
        </w:rPr>
        <w:br/>
      </w:r>
      <w:r w:rsidRPr="00A54A8D">
        <w:rPr>
          <w:rFonts w:ascii="GHEA Grapalat" w:hAnsi="GHEA Grapalat"/>
          <w:b/>
        </w:rPr>
        <w:t>ДЕЙСТВИЙ И (ИЛИ) ПРИНЯТЫХ РЕШЕНИЙ, СВЯЗАННЫХ</w:t>
      </w:r>
      <w:r w:rsidR="00025A85" w:rsidRPr="00A54A8D">
        <w:rPr>
          <w:rFonts w:ascii="Courier New" w:hAnsi="Courier New" w:cs="Courier New"/>
          <w:b/>
          <w:lang w:val="en-US"/>
        </w:rPr>
        <w:t> </w:t>
      </w:r>
      <w:r w:rsidRPr="00A54A8D">
        <w:rPr>
          <w:rFonts w:ascii="GHEA Grapalat" w:hAnsi="GHEA Grapalat"/>
          <w:b/>
        </w:rPr>
        <w:t>С</w:t>
      </w:r>
      <w:r w:rsidR="00025A85" w:rsidRPr="00A54A8D">
        <w:rPr>
          <w:rFonts w:ascii="Courier New" w:hAnsi="Courier New" w:cs="Courier New"/>
          <w:b/>
          <w:lang w:val="en-US"/>
        </w:rPr>
        <w:t> </w:t>
      </w:r>
      <w:r w:rsidRPr="00A54A8D">
        <w:rPr>
          <w:rFonts w:ascii="GHEA Grapalat" w:hAnsi="GHEA Grapalat"/>
          <w:b/>
        </w:rPr>
        <w:t>ПРОЦЕССОМ ЗАКУПКИ</w:t>
      </w:r>
    </w:p>
    <w:p w14:paraId="5D7FD635"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A54A8D" w:rsidRDefault="00E47984" w:rsidP="00E47984">
      <w:pPr>
        <w:widowControl w:val="0"/>
        <w:ind w:firstLine="567"/>
        <w:jc w:val="both"/>
        <w:rPr>
          <w:rFonts w:ascii="GHEA Grapalat" w:hAnsi="GHEA Grapalat"/>
        </w:rPr>
      </w:pPr>
      <w:r w:rsidRPr="00A54A8D">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A54A8D" w:rsidRDefault="00E47984" w:rsidP="00E47984">
      <w:pPr>
        <w:jc w:val="both"/>
        <w:rPr>
          <w:rFonts w:ascii="GHEA Grapalat" w:hAnsi="GHEA Grapalat"/>
        </w:rPr>
      </w:pPr>
      <w:r w:rsidRPr="00A54A8D">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A54A8D" w:rsidRDefault="00E47984" w:rsidP="00E47984">
      <w:pPr>
        <w:jc w:val="both"/>
        <w:rPr>
          <w:rFonts w:ascii="GHEA Grapalat" w:hAnsi="GHEA Grapalat"/>
        </w:rPr>
      </w:pPr>
      <w:r w:rsidRPr="00A54A8D">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A54A8D" w:rsidRDefault="00E47984" w:rsidP="00E47984">
      <w:pPr>
        <w:jc w:val="both"/>
        <w:rPr>
          <w:rFonts w:ascii="GHEA Grapalat" w:hAnsi="GHEA Grapalat"/>
        </w:rPr>
      </w:pPr>
      <w:r w:rsidRPr="00A54A8D">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A54A8D" w:rsidRDefault="00E47984" w:rsidP="00E47984">
      <w:pPr>
        <w:jc w:val="both"/>
        <w:rPr>
          <w:rFonts w:ascii="GHEA Grapalat" w:hAnsi="GHEA Grapalat"/>
          <w:lang w:val="hy-AM"/>
        </w:rPr>
      </w:pPr>
      <w:r w:rsidRPr="00A54A8D">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A54A8D" w:rsidRDefault="00E47984" w:rsidP="00E47984">
      <w:pPr>
        <w:jc w:val="both"/>
        <w:rPr>
          <w:rFonts w:ascii="GHEA Grapalat" w:hAnsi="GHEA Grapalat"/>
        </w:rPr>
      </w:pPr>
      <w:r w:rsidRPr="00A54A8D">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A54A8D" w:rsidRDefault="00E47984" w:rsidP="00E47984">
      <w:pPr>
        <w:jc w:val="both"/>
        <w:rPr>
          <w:rFonts w:ascii="GHEA Grapalat" w:hAnsi="GHEA Grapalat"/>
          <w:lang w:val="hy-AM"/>
        </w:rPr>
      </w:pPr>
      <w:r w:rsidRPr="00A54A8D">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54A8D">
        <w:rPr>
          <w:rFonts w:ascii="GHEA Grapalat" w:hAnsi="GHEA Grapalat"/>
          <w:lang w:val="hy-AM"/>
        </w:rPr>
        <w:t>.</w:t>
      </w:r>
    </w:p>
    <w:p w14:paraId="4EB6EC37" w14:textId="77777777" w:rsidR="00E47984" w:rsidRPr="00A54A8D" w:rsidRDefault="00E47984" w:rsidP="00E47984">
      <w:pPr>
        <w:jc w:val="both"/>
        <w:rPr>
          <w:rFonts w:ascii="GHEA Grapalat" w:hAnsi="GHEA Grapalat"/>
          <w:lang w:val="hy-AM"/>
        </w:rPr>
      </w:pPr>
      <w:r w:rsidRPr="00A54A8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54A8D">
        <w:rPr>
          <w:rFonts w:ascii="GHEA Grapalat" w:hAnsi="GHEA Grapalat"/>
          <w:lang w:val="hy-AM"/>
        </w:rPr>
        <w:t>.</w:t>
      </w:r>
      <w:r w:rsidRPr="00A54A8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54A8D">
        <w:rPr>
          <w:rFonts w:ascii="GHEA Grapalat" w:hAnsi="GHEA Grapalat"/>
          <w:lang w:val="hy-AM"/>
        </w:rPr>
        <w:t>.</w:t>
      </w:r>
    </w:p>
    <w:p w14:paraId="5A90EC18" w14:textId="77777777" w:rsidR="00E47984" w:rsidRPr="00A54A8D" w:rsidRDefault="00E47984" w:rsidP="00E47984">
      <w:pPr>
        <w:jc w:val="both"/>
        <w:rPr>
          <w:rFonts w:ascii="GHEA Grapalat" w:hAnsi="GHEA Grapalat"/>
          <w:lang w:val="hy-AM"/>
        </w:rPr>
      </w:pPr>
      <w:r w:rsidRPr="00A54A8D">
        <w:rPr>
          <w:rFonts w:ascii="GHEA Grapalat" w:hAnsi="GHEA Grapalat"/>
        </w:rPr>
        <w:lastRenderedPageBreak/>
        <w:t xml:space="preserve">12.11. </w:t>
      </w:r>
      <w:r w:rsidRPr="00A54A8D">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A54A8D" w:rsidRDefault="00E47984" w:rsidP="00E47984">
      <w:pPr>
        <w:jc w:val="both"/>
        <w:rPr>
          <w:rFonts w:ascii="GHEA Grapalat" w:hAnsi="GHEA Grapalat"/>
        </w:rPr>
      </w:pPr>
      <w:r w:rsidRPr="00A54A8D">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A54A8D" w:rsidRDefault="00E47984" w:rsidP="00E47984">
      <w:pPr>
        <w:jc w:val="both"/>
        <w:rPr>
          <w:rFonts w:ascii="GHEA Grapalat" w:hAnsi="GHEA Grapalat"/>
        </w:rPr>
      </w:pPr>
      <w:r w:rsidRPr="00A54A8D">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A54A8D" w:rsidRDefault="00E47984" w:rsidP="00E47984">
      <w:pPr>
        <w:jc w:val="both"/>
        <w:rPr>
          <w:rFonts w:ascii="GHEA Grapalat" w:hAnsi="GHEA Grapalat"/>
        </w:rPr>
      </w:pPr>
      <w:r w:rsidRPr="00A54A8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A54A8D" w:rsidRDefault="00E47984" w:rsidP="00E47984">
      <w:pPr>
        <w:jc w:val="both"/>
        <w:rPr>
          <w:rFonts w:ascii="GHEA Grapalat" w:hAnsi="GHEA Grapalat"/>
        </w:rPr>
      </w:pPr>
      <w:r w:rsidRPr="00A54A8D">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A54A8D" w:rsidRDefault="00E47984" w:rsidP="00E47984">
      <w:pPr>
        <w:jc w:val="both"/>
        <w:rPr>
          <w:rFonts w:ascii="GHEA Grapalat" w:hAnsi="GHEA Grapalat"/>
        </w:rPr>
      </w:pPr>
      <w:r w:rsidRPr="00A54A8D">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A54A8D" w:rsidRDefault="00E47984" w:rsidP="00E47984">
      <w:pPr>
        <w:jc w:val="both"/>
        <w:rPr>
          <w:rFonts w:ascii="GHEA Grapalat" w:hAnsi="GHEA Grapalat"/>
        </w:rPr>
      </w:pPr>
      <w:r w:rsidRPr="00A54A8D">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A54A8D" w:rsidRDefault="00E47984" w:rsidP="00E47984">
      <w:pPr>
        <w:jc w:val="both"/>
        <w:rPr>
          <w:rFonts w:ascii="GHEA Grapalat" w:hAnsi="GHEA Grapalat"/>
        </w:rPr>
      </w:pPr>
      <w:r w:rsidRPr="00A54A8D">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A54A8D" w:rsidRDefault="00E47984" w:rsidP="00E47984">
      <w:pPr>
        <w:jc w:val="both"/>
        <w:rPr>
          <w:rFonts w:ascii="GHEA Grapalat" w:hAnsi="GHEA Grapalat"/>
        </w:rPr>
      </w:pPr>
      <w:r w:rsidRPr="00A54A8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A54A8D" w:rsidRDefault="00E47984" w:rsidP="00E47984">
      <w:pPr>
        <w:jc w:val="both"/>
        <w:rPr>
          <w:rFonts w:ascii="GHEA Grapalat" w:hAnsi="GHEA Grapalat"/>
        </w:rPr>
      </w:pPr>
      <w:r w:rsidRPr="00A54A8D">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A54A8D" w:rsidRDefault="00E47984" w:rsidP="00E47984">
      <w:pPr>
        <w:jc w:val="both"/>
        <w:rPr>
          <w:rFonts w:ascii="GHEA Grapalat" w:hAnsi="GHEA Grapalat"/>
        </w:rPr>
      </w:pPr>
      <w:r w:rsidRPr="00A54A8D">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A54A8D" w:rsidRDefault="00E47984" w:rsidP="00E47984">
      <w:pPr>
        <w:jc w:val="both"/>
        <w:rPr>
          <w:rFonts w:ascii="GHEA Grapalat" w:hAnsi="GHEA Grapalat"/>
        </w:rPr>
      </w:pPr>
      <w:r w:rsidRPr="00A54A8D">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A54A8D" w:rsidRDefault="00E47984" w:rsidP="00E47984">
      <w:pPr>
        <w:jc w:val="both"/>
        <w:rPr>
          <w:rFonts w:ascii="GHEA Grapalat" w:hAnsi="GHEA Grapalat"/>
        </w:rPr>
      </w:pPr>
      <w:r w:rsidRPr="00A54A8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A54A8D" w:rsidRDefault="00E47984" w:rsidP="00E47984">
      <w:pPr>
        <w:widowControl w:val="0"/>
        <w:spacing w:after="160"/>
        <w:ind w:firstLine="567"/>
        <w:jc w:val="both"/>
        <w:rPr>
          <w:rFonts w:ascii="GHEA Grapalat" w:hAnsi="GHEA Grapalat" w:cs="Sylfaen"/>
          <w:b/>
        </w:rPr>
      </w:pPr>
      <w:r w:rsidRPr="00A54A8D">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A54A8D" w:rsidRDefault="00E47984" w:rsidP="00E47984">
      <w:pPr>
        <w:widowControl w:val="0"/>
        <w:spacing w:after="160"/>
        <w:jc w:val="both"/>
        <w:rPr>
          <w:rFonts w:ascii="GHEA Grapalat" w:hAnsi="GHEA Grapalat" w:cs="Sylfaen"/>
          <w:b/>
        </w:rPr>
      </w:pPr>
    </w:p>
    <w:p w14:paraId="5F5903F5" w14:textId="77777777" w:rsidR="004373E3" w:rsidRPr="00A54A8D" w:rsidRDefault="004373E3" w:rsidP="00B46D58">
      <w:pPr>
        <w:rPr>
          <w:rFonts w:ascii="GHEA Grapalat" w:hAnsi="GHEA Grapalat"/>
          <w:b/>
          <w:lang w:val="hy-AM"/>
        </w:rPr>
      </w:pPr>
    </w:p>
    <w:p w14:paraId="121D14D9" w14:textId="77777777" w:rsidR="00294DD6" w:rsidRPr="00A54A8D" w:rsidRDefault="00294DD6" w:rsidP="00B46D58">
      <w:pPr>
        <w:rPr>
          <w:rFonts w:ascii="GHEA Grapalat" w:hAnsi="GHEA Grapalat"/>
          <w:b/>
          <w:lang w:val="hy-AM"/>
        </w:rPr>
      </w:pPr>
    </w:p>
    <w:p w14:paraId="4FB919FD" w14:textId="77777777" w:rsidR="00294DD6" w:rsidRPr="00A54A8D" w:rsidRDefault="00294DD6" w:rsidP="00B46D58">
      <w:pPr>
        <w:rPr>
          <w:rFonts w:ascii="GHEA Grapalat" w:hAnsi="GHEA Grapalat"/>
          <w:b/>
          <w:lang w:val="hy-AM"/>
        </w:rPr>
      </w:pPr>
    </w:p>
    <w:p w14:paraId="74F9AAD6" w14:textId="77777777" w:rsidR="00096865" w:rsidRPr="00A54A8D" w:rsidRDefault="00096865" w:rsidP="00B46D58">
      <w:pPr>
        <w:widowControl w:val="0"/>
        <w:spacing w:after="160"/>
        <w:jc w:val="center"/>
        <w:rPr>
          <w:rFonts w:ascii="GHEA Grapalat" w:hAnsi="GHEA Grapalat"/>
          <w:b/>
        </w:rPr>
      </w:pPr>
      <w:r w:rsidRPr="00A54A8D">
        <w:rPr>
          <w:rFonts w:ascii="GHEA Grapalat" w:hAnsi="GHEA Grapalat"/>
          <w:b/>
        </w:rPr>
        <w:t>ЧАСТЬ II</w:t>
      </w:r>
    </w:p>
    <w:p w14:paraId="291BD5F8" w14:textId="77777777" w:rsidR="008842CE" w:rsidRPr="00A54A8D" w:rsidRDefault="008842CE" w:rsidP="00B46D58">
      <w:pPr>
        <w:widowControl w:val="0"/>
        <w:spacing w:after="160"/>
        <w:jc w:val="center"/>
        <w:rPr>
          <w:rFonts w:ascii="GHEA Grapalat" w:hAnsi="GHEA Grapalat"/>
          <w:b/>
        </w:rPr>
      </w:pPr>
    </w:p>
    <w:p w14:paraId="2BEC593F" w14:textId="47ADE389" w:rsidR="00096865" w:rsidRPr="00A54A8D" w:rsidRDefault="00096865" w:rsidP="00B46D58">
      <w:pPr>
        <w:pStyle w:val="BodyText"/>
        <w:widowControl w:val="0"/>
        <w:spacing w:after="160"/>
        <w:jc w:val="center"/>
        <w:rPr>
          <w:rFonts w:ascii="GHEA Grapalat" w:hAnsi="GHEA Grapalat"/>
          <w:b/>
        </w:rPr>
      </w:pPr>
      <w:r w:rsidRPr="00A54A8D">
        <w:rPr>
          <w:rFonts w:ascii="GHEA Grapalat" w:hAnsi="GHEA Grapalat"/>
          <w:b/>
        </w:rPr>
        <w:t>ИНСТРУКЦИЯ</w:t>
      </w:r>
      <w:r w:rsidR="00191D27" w:rsidRPr="00A54A8D">
        <w:rPr>
          <w:rFonts w:ascii="GHEA Grapalat" w:hAnsi="GHEA Grapalat"/>
          <w:b/>
        </w:rPr>
        <w:t xml:space="preserve"> </w:t>
      </w:r>
      <w:r w:rsidRPr="00A54A8D">
        <w:rPr>
          <w:rFonts w:ascii="GHEA Grapalat" w:hAnsi="GHEA Grapalat"/>
          <w:b/>
        </w:rPr>
        <w:t xml:space="preserve">ПО СОСТАВЛЕНИЮ </w:t>
      </w:r>
      <w:r w:rsidR="00191D27" w:rsidRPr="00A54A8D">
        <w:rPr>
          <w:rFonts w:ascii="GHEA Grapalat" w:hAnsi="GHEA Grapalat"/>
          <w:b/>
        </w:rPr>
        <w:br/>
      </w:r>
      <w:r w:rsidRPr="00A54A8D">
        <w:rPr>
          <w:rFonts w:ascii="GHEA Grapalat" w:hAnsi="GHEA Grapalat"/>
          <w:b/>
        </w:rPr>
        <w:t xml:space="preserve">ЗАЯВКИ НА </w:t>
      </w:r>
      <w:r w:rsidR="00916B57" w:rsidRPr="00A54A8D">
        <w:rPr>
          <w:rFonts w:ascii="GHEA Grapalat" w:hAnsi="GHEA Grapalat"/>
          <w:b/>
        </w:rPr>
        <w:t>ЗАПРОС КОТИРОВОК</w:t>
      </w:r>
    </w:p>
    <w:p w14:paraId="25288AAC" w14:textId="77777777" w:rsidR="00096865" w:rsidRPr="00A54A8D" w:rsidRDefault="00096865" w:rsidP="00B46D58">
      <w:pPr>
        <w:widowControl w:val="0"/>
        <w:spacing w:after="160"/>
        <w:jc w:val="center"/>
        <w:rPr>
          <w:rFonts w:ascii="GHEA Grapalat" w:hAnsi="GHEA Grapalat"/>
        </w:rPr>
      </w:pPr>
    </w:p>
    <w:p w14:paraId="1F5CB896"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1. ОБЩИЕ ПОЛОЖЕНИЯ</w:t>
      </w:r>
    </w:p>
    <w:p w14:paraId="43220CA3"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1.1</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1.2</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1.3</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Кроме армянского языка, заявки могут быть поданы также н</w:t>
      </w:r>
      <w:r w:rsidR="00191D27" w:rsidRPr="00A54A8D">
        <w:rPr>
          <w:rFonts w:ascii="GHEA Grapalat" w:hAnsi="GHEA Grapalat"/>
        </w:rPr>
        <w:t>а английском или русском языке.</w:t>
      </w:r>
    </w:p>
    <w:p w14:paraId="6B70FB7D"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2. ЗАЯВКА НА ПРОЦЕДУРУ</w:t>
      </w:r>
    </w:p>
    <w:p w14:paraId="686CD601" w14:textId="77777777" w:rsidR="002D5CF0" w:rsidRPr="00A54A8D" w:rsidRDefault="0078387F" w:rsidP="00B46D58">
      <w:pPr>
        <w:widowControl w:val="0"/>
        <w:spacing w:after="160"/>
        <w:ind w:firstLine="567"/>
        <w:jc w:val="both"/>
        <w:rPr>
          <w:rFonts w:ascii="GHEA Grapalat" w:hAnsi="GHEA Grapalat" w:cs="Sylfaen"/>
        </w:rPr>
      </w:pPr>
      <w:r w:rsidRPr="00A54A8D">
        <w:rPr>
          <w:rFonts w:ascii="GHEA Grapalat" w:hAnsi="GHEA Grapalat"/>
        </w:rPr>
        <w:t>Для участия в процедуре участник подает заявку посредством системы. К</w:t>
      </w:r>
      <w:r w:rsidR="003B3302" w:rsidRPr="00A54A8D">
        <w:rPr>
          <w:rFonts w:ascii="Courier New" w:hAnsi="Courier New" w:cs="Courier New"/>
          <w:lang w:val="en-US"/>
        </w:rPr>
        <w:t> </w:t>
      </w:r>
      <w:r w:rsidRPr="00A54A8D">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A54A8D" w:rsidRDefault="002D5CF0" w:rsidP="00B46D58">
      <w:pPr>
        <w:widowControl w:val="0"/>
        <w:tabs>
          <w:tab w:val="left" w:pos="1134"/>
        </w:tabs>
        <w:spacing w:after="160"/>
        <w:ind w:firstLine="567"/>
        <w:jc w:val="both"/>
        <w:rPr>
          <w:rFonts w:ascii="GHEA Grapalat" w:hAnsi="GHEA Grapalat"/>
          <w:b/>
        </w:rPr>
      </w:pPr>
      <w:r w:rsidRPr="00A54A8D">
        <w:rPr>
          <w:rFonts w:ascii="GHEA Grapalat" w:hAnsi="GHEA Grapalat"/>
          <w:b/>
        </w:rPr>
        <w:t>1)</w:t>
      </w:r>
      <w:r w:rsidR="005114D0" w:rsidRPr="00A54A8D">
        <w:rPr>
          <w:rFonts w:ascii="GHEA Grapalat" w:hAnsi="GHEA Grapalat"/>
          <w:b/>
        </w:rPr>
        <w:tab/>
      </w:r>
      <w:r w:rsidRPr="00A54A8D">
        <w:rPr>
          <w:rFonts w:ascii="GHEA Grapalat" w:hAnsi="GHEA Grapalat"/>
          <w:b/>
        </w:rPr>
        <w:t>"критерий Пригодности";</w:t>
      </w:r>
    </w:p>
    <w:p w14:paraId="09E8D772" w14:textId="77777777" w:rsidR="00D54B46" w:rsidRPr="00A54A8D" w:rsidRDefault="002D5CF0" w:rsidP="00D54B46">
      <w:pPr>
        <w:widowControl w:val="0"/>
        <w:tabs>
          <w:tab w:val="left" w:pos="1134"/>
        </w:tabs>
        <w:spacing w:after="160"/>
        <w:ind w:firstLine="567"/>
        <w:jc w:val="both"/>
        <w:rPr>
          <w:rFonts w:ascii="GHEA Grapalat" w:hAnsi="GHEA Grapalat"/>
          <w:b/>
        </w:rPr>
      </w:pPr>
      <w:r w:rsidRPr="00A54A8D">
        <w:rPr>
          <w:rFonts w:ascii="GHEA Grapalat" w:hAnsi="GHEA Grapalat"/>
        </w:rPr>
        <w:t>2.1</w:t>
      </w:r>
      <w:r w:rsidR="005114D0" w:rsidRPr="00A54A8D">
        <w:rPr>
          <w:rFonts w:ascii="GHEA Grapalat" w:hAnsi="GHEA Grapalat"/>
        </w:rPr>
        <w:t>.</w:t>
      </w:r>
      <w:r w:rsidR="009873F3" w:rsidRPr="00A54A8D">
        <w:rPr>
          <w:rFonts w:ascii="GHEA Grapalat" w:hAnsi="GHEA Grapalat"/>
        </w:rPr>
        <w:tab/>
      </w:r>
      <w:r w:rsidR="00D54B46" w:rsidRPr="00A54A8D">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A54A8D" w:rsidRDefault="009D7EF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2</w:t>
      </w:r>
      <w:r w:rsidR="00F429C4" w:rsidRPr="00A54A8D">
        <w:rPr>
          <w:rFonts w:ascii="GHEA Grapalat" w:hAnsi="GHEA Grapalat"/>
        </w:rPr>
        <w:t>.</w:t>
      </w:r>
      <w:r w:rsidR="00EA7CA6" w:rsidRPr="00A54A8D">
        <w:rPr>
          <w:rFonts w:ascii="GHEA Grapalat" w:hAnsi="GHEA Grapalat"/>
        </w:rPr>
        <w:t xml:space="preserve"> </w:t>
      </w:r>
      <w:r w:rsidR="00524D3D" w:rsidRPr="00A54A8D">
        <w:rPr>
          <w:rFonts w:ascii="GHEA Grapalat" w:hAnsi="GHEA Grapalat"/>
        </w:rPr>
        <w:t xml:space="preserve"> </w:t>
      </w:r>
      <w:r w:rsidRPr="00A54A8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A54A8D" w:rsidRDefault="008D4137"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3</w:t>
      </w:r>
      <w:r w:rsidR="00F429C4" w:rsidRPr="00A54A8D">
        <w:rPr>
          <w:rFonts w:ascii="GHEA Grapalat" w:hAnsi="GHEA Grapalat"/>
        </w:rPr>
        <w:t>.</w:t>
      </w:r>
      <w:r w:rsidR="00EA7CA6" w:rsidRPr="00A54A8D">
        <w:rPr>
          <w:rFonts w:ascii="GHEA Grapalat" w:hAnsi="GHEA Grapalat"/>
        </w:rPr>
        <w:t xml:space="preserve"> </w:t>
      </w:r>
      <w:r w:rsidRPr="00A54A8D">
        <w:rPr>
          <w:rFonts w:ascii="GHEA Grapalat" w:hAnsi="GHEA Grapalat"/>
        </w:rPr>
        <w:t xml:space="preserve">договор о совместной деятельности, если участники участвуют в </w:t>
      </w:r>
      <w:r w:rsidRPr="00A54A8D">
        <w:rPr>
          <w:rFonts w:ascii="GHEA Grapalat" w:hAnsi="GHEA Grapalat"/>
        </w:rPr>
        <w:lastRenderedPageBreak/>
        <w:t>процедуре закупки в порядке совместной деятельности (консорциумом)</w:t>
      </w:r>
      <w:r w:rsidR="00596FF8" w:rsidRPr="00A54A8D">
        <w:rPr>
          <w:rStyle w:val="FootnoteReference"/>
          <w:rFonts w:ascii="GHEA Grapalat" w:hAnsi="GHEA Grapalat"/>
        </w:rPr>
        <w:footnoteReference w:customMarkFollows="1" w:id="4"/>
        <w:t>15</w:t>
      </w:r>
    </w:p>
    <w:p w14:paraId="14589516" w14:textId="38E0173D" w:rsidR="006505D2" w:rsidRPr="00A54A8D" w:rsidRDefault="002C4DB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E2CFD" w:rsidRPr="00A54A8D">
        <w:rPr>
          <w:rFonts w:ascii="GHEA Grapalat" w:hAnsi="GHEA Grapalat"/>
        </w:rPr>
        <w:t>4</w:t>
      </w:r>
      <w:r w:rsidR="005114D0" w:rsidRPr="00A54A8D">
        <w:rPr>
          <w:rFonts w:ascii="GHEA Grapalat" w:hAnsi="GHEA Grapalat"/>
        </w:rPr>
        <w:t>.</w:t>
      </w:r>
      <w:r w:rsidR="009873F3" w:rsidRPr="00A54A8D">
        <w:rPr>
          <w:rFonts w:ascii="GHEA Grapalat" w:hAnsi="GHEA Grapalat"/>
        </w:rPr>
        <w:tab/>
      </w:r>
    </w:p>
    <w:p w14:paraId="255C172E" w14:textId="77777777" w:rsidR="00286513" w:rsidRPr="00A54A8D" w:rsidRDefault="00286513">
      <w:pPr>
        <w:rPr>
          <w:rFonts w:ascii="GHEA Grapalat" w:hAnsi="GHEA Grapalat"/>
          <w:b/>
        </w:rPr>
      </w:pPr>
      <w:r w:rsidRPr="00A54A8D">
        <w:rPr>
          <w:rFonts w:ascii="GHEA Grapalat" w:hAnsi="GHEA Grapalat"/>
          <w:b/>
        </w:rPr>
        <w:br w:type="page"/>
      </w:r>
    </w:p>
    <w:p w14:paraId="58F1FD4D" w14:textId="77777777" w:rsidR="00286513" w:rsidRPr="00A54A8D"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A54A8D">
        <w:rPr>
          <w:rFonts w:ascii="GHEA Grapalat" w:hAnsi="GHEA Grapalat"/>
          <w:sz w:val="24"/>
          <w:szCs w:val="24"/>
          <w:lang w:val="ru-RU"/>
        </w:rPr>
        <w:lastRenderedPageBreak/>
        <w:t xml:space="preserve">       2.5</w:t>
      </w:r>
      <w:r w:rsidR="008E6339" w:rsidRPr="00A54A8D">
        <w:rPr>
          <w:rFonts w:ascii="GHEA Grapalat" w:hAnsi="GHEA Grapalat"/>
          <w:sz w:val="24"/>
          <w:szCs w:val="24"/>
          <w:lang w:val="ru-RU"/>
        </w:rPr>
        <w:t>.</w:t>
      </w:r>
      <w:r w:rsidRPr="00A54A8D">
        <w:rPr>
          <w:rFonts w:ascii="GHEA Grapalat" w:hAnsi="GHEA Grapalat"/>
          <w:sz w:val="24"/>
          <w:szCs w:val="24"/>
          <w:lang w:val="ru-RU"/>
        </w:rPr>
        <w:t xml:space="preserve">  по </w:t>
      </w:r>
      <w:r w:rsidRPr="00A54A8D">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A54A8D"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A54A8D">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A54A8D"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 сведения, предусмотренные подпунктом </w:t>
      </w: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в соответствии с приложением </w:t>
      </w:r>
      <w:r w:rsidR="00286513" w:rsidRPr="00A54A8D">
        <w:rPr>
          <w:rStyle w:val="y2iqfc"/>
          <w:rFonts w:ascii="GHEA Grapalat" w:hAnsi="GHEA Grapalat"/>
          <w:color w:val="1F1F1F"/>
          <w:sz w:val="24"/>
          <w:szCs w:val="24"/>
        </w:rPr>
        <w:t>N</w:t>
      </w:r>
      <w:r w:rsidR="00286513" w:rsidRPr="00A54A8D">
        <w:rPr>
          <w:rStyle w:val="y2iqfc"/>
          <w:rFonts w:ascii="GHEA Grapalat" w:hAnsi="GHEA Grapalat"/>
          <w:color w:val="1F1F1F"/>
          <w:sz w:val="24"/>
          <w:szCs w:val="24"/>
          <w:lang w:val="ru-RU"/>
        </w:rPr>
        <w:t xml:space="preserve"> 1.</w:t>
      </w:r>
      <w:r w:rsidRPr="00A54A8D">
        <w:rPr>
          <w:rStyle w:val="y2iqfc"/>
          <w:rFonts w:ascii="GHEA Grapalat" w:hAnsi="GHEA Grapalat"/>
          <w:color w:val="1F1F1F"/>
          <w:sz w:val="24"/>
          <w:szCs w:val="24"/>
          <w:lang w:val="ru-RU"/>
        </w:rPr>
        <w:t>1</w:t>
      </w:r>
      <w:r w:rsidR="00286513" w:rsidRPr="00A54A8D">
        <w:rPr>
          <w:rStyle w:val="y2iqfc"/>
          <w:rFonts w:ascii="GHEA Grapalat" w:hAnsi="GHEA Grapalat"/>
          <w:color w:val="1F1F1F"/>
          <w:sz w:val="24"/>
          <w:szCs w:val="24"/>
          <w:lang w:val="ru-RU"/>
        </w:rPr>
        <w:t xml:space="preserve"> и требуемые им документы.</w:t>
      </w:r>
    </w:p>
    <w:p w14:paraId="0C7EA0D1" w14:textId="77777777" w:rsidR="00286513" w:rsidRPr="00A54A8D"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A54A8D" w:rsidRDefault="002C4DBF" w:rsidP="00B46D58">
      <w:pPr>
        <w:widowControl w:val="0"/>
        <w:tabs>
          <w:tab w:val="left" w:pos="1134"/>
        </w:tabs>
        <w:spacing w:after="160"/>
        <w:ind w:firstLine="540"/>
        <w:jc w:val="both"/>
        <w:rPr>
          <w:rFonts w:ascii="GHEA Grapalat" w:hAnsi="GHEA Grapalat"/>
        </w:rPr>
      </w:pPr>
      <w:r w:rsidRPr="00A54A8D">
        <w:rPr>
          <w:rFonts w:ascii="GHEA Grapalat" w:hAnsi="GHEA Grapalat"/>
          <w:b/>
        </w:rPr>
        <w:t>3)</w:t>
      </w:r>
      <w:r w:rsidR="00367A9A" w:rsidRPr="00A54A8D">
        <w:rPr>
          <w:rFonts w:ascii="GHEA Grapalat" w:hAnsi="GHEA Grapalat"/>
          <w:b/>
        </w:rPr>
        <w:tab/>
      </w:r>
      <w:r w:rsidRPr="00A54A8D">
        <w:rPr>
          <w:rFonts w:ascii="GHEA Grapalat" w:hAnsi="GHEA Grapalat"/>
          <w:b/>
        </w:rPr>
        <w:t>"Финансовый критерий";</w:t>
      </w:r>
    </w:p>
    <w:p w14:paraId="2D1920F7" w14:textId="77777777" w:rsidR="00E67BA7"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82CB7" w:rsidRPr="00A54A8D">
        <w:rPr>
          <w:rFonts w:ascii="GHEA Grapalat" w:hAnsi="GHEA Grapalat"/>
        </w:rPr>
        <w:t>5</w:t>
      </w:r>
      <w:r w:rsidR="004413A5" w:rsidRPr="00A54A8D">
        <w:rPr>
          <w:rFonts w:ascii="GHEA Grapalat" w:hAnsi="GHEA Grapalat"/>
        </w:rPr>
        <w:t>.</w:t>
      </w:r>
      <w:r w:rsidR="00367A9A" w:rsidRPr="00A54A8D">
        <w:rPr>
          <w:rFonts w:ascii="GHEA Grapalat" w:hAnsi="GHEA Grapalat"/>
        </w:rPr>
        <w:tab/>
      </w:r>
      <w:r w:rsidRPr="00A54A8D">
        <w:rPr>
          <w:rFonts w:ascii="GHEA Grapalat" w:hAnsi="GHEA Grapalat"/>
        </w:rPr>
        <w:t>ценовое предложение согласно Приложению №</w:t>
      </w:r>
      <w:r w:rsidR="00385C27" w:rsidRPr="00A54A8D">
        <w:rPr>
          <w:rFonts w:ascii="GHEA Grapalat" w:hAnsi="GHEA Grapalat"/>
        </w:rPr>
        <w:t>2</w:t>
      </w:r>
      <w:r w:rsidR="00BC7BF7" w:rsidRPr="00A54A8D">
        <w:rPr>
          <w:rFonts w:ascii="GHEA Grapalat" w:hAnsi="GHEA Grapalat"/>
        </w:rPr>
        <w:t>.</w:t>
      </w:r>
      <w:r w:rsidRPr="00A54A8D">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54A8D">
        <w:rPr>
          <w:rFonts w:ascii="GHEA Grapalat" w:hAnsi="GHEA Grapalat"/>
        </w:rPr>
        <w:t xml:space="preserve"> (совокупность себестоимости и прогнозируемой прибыли) </w:t>
      </w:r>
      <w:r w:rsidR="00596FF8" w:rsidRPr="00A54A8D">
        <w:rPr>
          <w:rFonts w:ascii="GHEA Grapalat" w:hAnsi="GHEA Grapalat"/>
        </w:rPr>
        <w:t xml:space="preserve"> </w:t>
      </w:r>
      <w:r w:rsidRPr="00A54A8D">
        <w:rPr>
          <w:rFonts w:ascii="GHEA Grapalat" w:hAnsi="GHEA Grapalat"/>
        </w:rPr>
        <w:t>и налога на добавленную стоимость. Расчет компонентов стоимости — разбивка или другие детали — не</w:t>
      </w:r>
      <w:r w:rsidR="00E267E5" w:rsidRPr="00A54A8D">
        <w:rPr>
          <w:rFonts w:ascii="GHEA Grapalat" w:hAnsi="GHEA Grapalat"/>
        </w:rPr>
        <w:t xml:space="preserve"> требуются и не представляются.</w:t>
      </w:r>
    </w:p>
    <w:p w14:paraId="38126465" w14:textId="77777777" w:rsidR="00A67EAC" w:rsidRPr="00A54A8D" w:rsidRDefault="009F0AB3"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F460E3" w:rsidRPr="00A54A8D">
        <w:rPr>
          <w:rFonts w:ascii="GHEA Grapalat" w:hAnsi="GHEA Grapalat"/>
        </w:rPr>
        <w:t>.</w:t>
      </w:r>
      <w:r w:rsidR="00F82CB7" w:rsidRPr="00A54A8D">
        <w:rPr>
          <w:rFonts w:ascii="GHEA Grapalat" w:hAnsi="GHEA Grapalat"/>
        </w:rPr>
        <w:t>6</w:t>
      </w:r>
      <w:r w:rsidR="00E267E5" w:rsidRPr="00A54A8D">
        <w:rPr>
          <w:rFonts w:ascii="GHEA Grapalat" w:hAnsi="GHEA Grapalat"/>
        </w:rPr>
        <w:tab/>
      </w:r>
      <w:r w:rsidR="008626E5" w:rsidRPr="00A54A8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A54A8D" w:rsidRDefault="009F0AB3"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8626E5" w:rsidRPr="00A54A8D">
        <w:rPr>
          <w:rFonts w:ascii="GHEA Grapalat" w:hAnsi="GHEA Grapalat"/>
        </w:rPr>
        <w:t>.</w:t>
      </w:r>
      <w:r w:rsidR="00F82CB7" w:rsidRPr="00A54A8D">
        <w:rPr>
          <w:rFonts w:ascii="GHEA Grapalat" w:hAnsi="GHEA Grapalat"/>
        </w:rPr>
        <w:t>7</w:t>
      </w:r>
      <w:r w:rsidR="00EC4580" w:rsidRPr="00A54A8D">
        <w:rPr>
          <w:rFonts w:ascii="GHEA Grapalat" w:hAnsi="GHEA Grapalat"/>
        </w:rPr>
        <w:t>.</w:t>
      </w:r>
      <w:r w:rsidR="00E267E5" w:rsidRPr="00A54A8D">
        <w:rPr>
          <w:rFonts w:ascii="GHEA Grapalat" w:hAnsi="GHEA Grapalat"/>
        </w:rPr>
        <w:tab/>
      </w:r>
      <w:r w:rsidR="008626E5" w:rsidRPr="00A54A8D">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54A8D">
        <w:rPr>
          <w:rFonts w:ascii="GHEA Grapalat" w:hAnsi="GHEA Grapalat"/>
        </w:rPr>
        <w:br w:type="page"/>
      </w:r>
    </w:p>
    <w:p w14:paraId="5090F33E" w14:textId="77777777" w:rsidR="00B2572B" w:rsidRPr="00A54A8D" w:rsidRDefault="00B2572B" w:rsidP="00B46D58">
      <w:pPr>
        <w:pStyle w:val="norm"/>
        <w:widowControl w:val="0"/>
        <w:spacing w:after="160" w:line="240" w:lineRule="auto"/>
        <w:ind w:firstLine="284"/>
        <w:jc w:val="right"/>
        <w:rPr>
          <w:rFonts w:ascii="GHEA Grapalat" w:hAnsi="GHEA Grapalat" w:cs="Arial"/>
          <w:b/>
          <w:sz w:val="24"/>
          <w:szCs w:val="24"/>
        </w:rPr>
      </w:pPr>
      <w:r w:rsidRPr="00A54A8D">
        <w:rPr>
          <w:rFonts w:ascii="GHEA Grapalat" w:hAnsi="GHEA Grapalat"/>
          <w:b/>
          <w:sz w:val="24"/>
          <w:szCs w:val="24"/>
        </w:rPr>
        <w:lastRenderedPageBreak/>
        <w:t>Приложение № 1</w:t>
      </w:r>
    </w:p>
    <w:p w14:paraId="63D07B52" w14:textId="1296D61A"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123294"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640D43">
        <w:rPr>
          <w:rFonts w:ascii="GHEA Grapalat" w:hAnsi="GHEA Grapalat"/>
          <w:b/>
          <w:sz w:val="24"/>
          <w:szCs w:val="24"/>
        </w:rPr>
        <w:t>26/7</w:t>
      </w:r>
    </w:p>
    <w:p w14:paraId="5017E4E9" w14:textId="77777777" w:rsidR="00B2572B" w:rsidRPr="00A54A8D" w:rsidRDefault="00B2572B" w:rsidP="00B46D58">
      <w:pPr>
        <w:widowControl w:val="0"/>
        <w:spacing w:after="120"/>
        <w:jc w:val="center"/>
        <w:rPr>
          <w:rFonts w:ascii="GHEA Grapalat" w:hAnsi="GHEA Grapalat" w:cs="Sylfaen"/>
          <w:b/>
        </w:rPr>
      </w:pPr>
    </w:p>
    <w:p w14:paraId="3FB59C9B" w14:textId="77777777" w:rsidR="00D87B1D" w:rsidRPr="00A54A8D" w:rsidRDefault="00D87B1D" w:rsidP="00B46D58">
      <w:pPr>
        <w:widowControl w:val="0"/>
        <w:spacing w:after="120"/>
        <w:jc w:val="center"/>
        <w:rPr>
          <w:rFonts w:ascii="GHEA Grapalat" w:hAnsi="GHEA Grapalat" w:cs="Sylfaen"/>
          <w:b/>
        </w:rPr>
      </w:pPr>
    </w:p>
    <w:p w14:paraId="3545B79B" w14:textId="77777777" w:rsidR="00B2572B" w:rsidRPr="00A54A8D" w:rsidRDefault="00B2572B" w:rsidP="00B46D58">
      <w:pPr>
        <w:widowControl w:val="0"/>
        <w:spacing w:after="160"/>
        <w:jc w:val="center"/>
        <w:rPr>
          <w:rFonts w:ascii="GHEA Grapalat" w:hAnsi="GHEA Grapalat" w:cs="Arial"/>
          <w:b/>
        </w:rPr>
      </w:pPr>
      <w:r w:rsidRPr="00A54A8D">
        <w:rPr>
          <w:rFonts w:ascii="GHEA Grapalat" w:hAnsi="GHEA Grapalat"/>
          <w:b/>
        </w:rPr>
        <w:t>ЗАЯВЛЕНИЕ</w:t>
      </w:r>
      <w:r w:rsidR="00350210" w:rsidRPr="00A54A8D">
        <w:rPr>
          <w:rFonts w:ascii="GHEA Grapalat" w:hAnsi="GHEA Grapalat"/>
          <w:b/>
        </w:rPr>
        <w:t>-</w:t>
      </w:r>
      <w:r w:rsidR="005A6435" w:rsidRPr="00A54A8D">
        <w:rPr>
          <w:rFonts w:ascii="GHEA Grapalat" w:hAnsi="GHEA Grapalat"/>
          <w:b/>
        </w:rPr>
        <w:t xml:space="preserve">  ОБЪЯВЛЕНИЕ </w:t>
      </w:r>
      <w:r w:rsidRPr="00A54A8D">
        <w:rPr>
          <w:rFonts w:ascii="GHEA Grapalat" w:hAnsi="GHEA Grapalat"/>
          <w:b/>
        </w:rPr>
        <w:t>*</w:t>
      </w:r>
    </w:p>
    <w:p w14:paraId="4EA19238" w14:textId="70257320" w:rsidR="00B2572B" w:rsidRPr="00A54A8D" w:rsidRDefault="00B2572B" w:rsidP="00B46D58">
      <w:pPr>
        <w:pStyle w:val="Heading6"/>
        <w:keepNext w:val="0"/>
        <w:widowControl w:val="0"/>
        <w:spacing w:after="160"/>
        <w:jc w:val="center"/>
        <w:rPr>
          <w:rFonts w:ascii="GHEA Grapalat" w:hAnsi="GHEA Grapalat" w:cs="Arial"/>
          <w:color w:val="auto"/>
          <w:sz w:val="24"/>
          <w:szCs w:val="24"/>
        </w:rPr>
      </w:pPr>
      <w:r w:rsidRPr="00A54A8D">
        <w:rPr>
          <w:rFonts w:ascii="GHEA Grapalat" w:hAnsi="GHEA Grapalat"/>
          <w:color w:val="auto"/>
          <w:sz w:val="24"/>
          <w:szCs w:val="24"/>
        </w:rPr>
        <w:t xml:space="preserve">на участие в </w:t>
      </w:r>
      <w:r w:rsidR="00916B57" w:rsidRPr="00A54A8D">
        <w:rPr>
          <w:rFonts w:ascii="GHEA Grapalat" w:hAnsi="GHEA Grapalat"/>
          <w:color w:val="auto"/>
          <w:sz w:val="24"/>
          <w:szCs w:val="24"/>
        </w:rPr>
        <w:t>запросе котировок</w:t>
      </w:r>
    </w:p>
    <w:p w14:paraId="2773512D" w14:textId="77777777" w:rsidR="00B2572B" w:rsidRPr="00A54A8D" w:rsidRDefault="00B2572B" w:rsidP="00B46D58">
      <w:pPr>
        <w:widowControl w:val="0"/>
        <w:spacing w:after="120"/>
        <w:jc w:val="center"/>
        <w:rPr>
          <w:rFonts w:ascii="GHEA Grapalat" w:hAnsi="GHEA Grapalat"/>
        </w:rPr>
      </w:pPr>
    </w:p>
    <w:p w14:paraId="0DFDF53B" w14:textId="77777777" w:rsidR="00374F4A" w:rsidRPr="00A54A8D" w:rsidRDefault="00374F4A" w:rsidP="00B46D58">
      <w:pPr>
        <w:jc w:val="both"/>
        <w:rPr>
          <w:rFonts w:ascii="GHEA Grapalat" w:hAnsi="GHEA Grapalat"/>
        </w:rPr>
      </w:pPr>
      <w:r w:rsidRPr="00A54A8D">
        <w:rPr>
          <w:rFonts w:ascii="GHEA Grapalat" w:hAnsi="GHEA Grapalat"/>
        </w:rPr>
        <w:t xml:space="preserve">______________________________________________________________заявляет, что </w:t>
      </w:r>
    </w:p>
    <w:p w14:paraId="62B58FA7" w14:textId="77777777" w:rsidR="00374F4A" w:rsidRPr="00A54A8D" w:rsidRDefault="00374F4A" w:rsidP="00B46D58">
      <w:pPr>
        <w:spacing w:after="160"/>
        <w:ind w:left="2694"/>
        <w:jc w:val="both"/>
        <w:rPr>
          <w:rFonts w:ascii="GHEA Grapalat" w:hAnsi="GHEA Grapalat"/>
          <w:sz w:val="16"/>
        </w:rPr>
      </w:pPr>
      <w:r w:rsidRPr="00A54A8D">
        <w:rPr>
          <w:rFonts w:ascii="GHEA Grapalat" w:hAnsi="GHEA Grapalat"/>
          <w:sz w:val="16"/>
        </w:rPr>
        <w:t xml:space="preserve">наименование участника </w:t>
      </w:r>
    </w:p>
    <w:p w14:paraId="6A54F4D9" w14:textId="77777777" w:rsidR="00374F4A" w:rsidRPr="00A54A8D" w:rsidRDefault="00374F4A" w:rsidP="00B46D58">
      <w:pPr>
        <w:jc w:val="both"/>
        <w:rPr>
          <w:rFonts w:ascii="GHEA Grapalat" w:hAnsi="GHEA Grapalat"/>
          <w:u w:val="single"/>
        </w:rPr>
      </w:pPr>
      <w:r w:rsidRPr="00A54A8D">
        <w:rPr>
          <w:rFonts w:ascii="GHEA Grapalat" w:hAnsi="GHEA Grapalat"/>
        </w:rPr>
        <w:t>желает участвовать в лоте (лотах)_______________________________ объявленного</w:t>
      </w:r>
    </w:p>
    <w:p w14:paraId="58421A59" w14:textId="77777777" w:rsidR="00374F4A" w:rsidRPr="00A54A8D" w:rsidRDefault="00374F4A" w:rsidP="00B46D58">
      <w:pPr>
        <w:spacing w:after="160"/>
        <w:ind w:left="4395"/>
        <w:jc w:val="both"/>
        <w:rPr>
          <w:rFonts w:ascii="GHEA Grapalat" w:hAnsi="GHEA Grapalat" w:cs="Sylfaen"/>
          <w:sz w:val="16"/>
        </w:rPr>
      </w:pPr>
      <w:r w:rsidRPr="00A54A8D">
        <w:rPr>
          <w:rFonts w:ascii="GHEA Grapalat" w:hAnsi="GHEA Grapalat"/>
          <w:sz w:val="16"/>
        </w:rPr>
        <w:t>номер лота (лотов)</w:t>
      </w:r>
    </w:p>
    <w:p w14:paraId="7784A91B" w14:textId="0901E192" w:rsidR="00374F4A" w:rsidRPr="00A54A8D" w:rsidRDefault="00D54B46" w:rsidP="00D54B46">
      <w:pPr>
        <w:jc w:val="both"/>
        <w:rPr>
          <w:rFonts w:ascii="GHEA Grapalat" w:hAnsi="GHEA Grapalat"/>
        </w:rPr>
      </w:pPr>
      <w:r w:rsidRPr="00A54A8D">
        <w:rPr>
          <w:rFonts w:ascii="GHEA Grapalat" w:hAnsi="GHEA Grapalat"/>
        </w:rPr>
        <w:t>мэрией г. Еревана</w:t>
      </w:r>
      <w:r w:rsidR="00374F4A" w:rsidRPr="00A54A8D">
        <w:rPr>
          <w:rFonts w:ascii="GHEA Grapalat" w:hAnsi="GHEA Grapalat"/>
        </w:rPr>
        <w:t xml:space="preserve"> под кодом </w:t>
      </w:r>
      <w:r w:rsidR="00B838F5">
        <w:rPr>
          <w:rFonts w:ascii="GHEA Grapalat" w:hAnsi="GHEA Grapalat"/>
        </w:rPr>
        <w:t>ԵՔ-ԳՀԽԾՁԲ-</w:t>
      </w:r>
      <w:r w:rsidR="00640D43">
        <w:rPr>
          <w:rFonts w:ascii="GHEA Grapalat" w:hAnsi="GHEA Grapalat"/>
        </w:rPr>
        <w:t>26/7</w:t>
      </w:r>
      <w:r w:rsidRPr="00A54A8D">
        <w:rPr>
          <w:rFonts w:ascii="GHEA Grapalat" w:hAnsi="GHEA Grapalat"/>
        </w:rPr>
        <w:t xml:space="preserve"> </w:t>
      </w:r>
      <w:r w:rsidR="00916B57" w:rsidRPr="00A54A8D">
        <w:rPr>
          <w:rFonts w:ascii="GHEA Grapalat" w:hAnsi="GHEA Grapalat"/>
        </w:rPr>
        <w:t>запроса котировок</w:t>
      </w:r>
      <w:r w:rsidR="00374F4A" w:rsidRPr="00A54A8D">
        <w:rPr>
          <w:rFonts w:ascii="GHEA Grapalat" w:hAnsi="GHEA Grapalat"/>
        </w:rPr>
        <w:t xml:space="preserve"> и в соответствии с требованиями приглашения подает заявку.</w:t>
      </w:r>
    </w:p>
    <w:p w14:paraId="37586998" w14:textId="77777777" w:rsidR="00374F4A" w:rsidRPr="00A54A8D" w:rsidRDefault="00374F4A" w:rsidP="00B46D58">
      <w:pPr>
        <w:jc w:val="both"/>
        <w:rPr>
          <w:rFonts w:ascii="GHEA Grapalat" w:hAnsi="GHEA Grapalat"/>
        </w:rPr>
      </w:pPr>
      <w:r w:rsidRPr="00A54A8D">
        <w:rPr>
          <w:rFonts w:ascii="GHEA Grapalat" w:hAnsi="GHEA Grapalat"/>
        </w:rPr>
        <w:t>__________________________________________________ заявляет и заверяет, что</w:t>
      </w:r>
    </w:p>
    <w:p w14:paraId="55D7BE90" w14:textId="77777777" w:rsidR="00374F4A" w:rsidRPr="00A54A8D" w:rsidRDefault="00374F4A" w:rsidP="00B46D58">
      <w:pPr>
        <w:spacing w:after="160"/>
        <w:ind w:left="1843"/>
        <w:jc w:val="both"/>
        <w:rPr>
          <w:rFonts w:ascii="GHEA Grapalat" w:hAnsi="GHEA Grapalat" w:cs="Sylfaen"/>
          <w:sz w:val="16"/>
        </w:rPr>
      </w:pPr>
      <w:r w:rsidRPr="00A54A8D">
        <w:rPr>
          <w:rFonts w:ascii="GHEA Grapalat" w:hAnsi="GHEA Grapalat"/>
          <w:sz w:val="16"/>
        </w:rPr>
        <w:t>наименование участника</w:t>
      </w:r>
    </w:p>
    <w:p w14:paraId="50B68C0E" w14:textId="77777777" w:rsidR="00374F4A" w:rsidRPr="00A54A8D" w:rsidRDefault="00374F4A" w:rsidP="00B46D58">
      <w:pPr>
        <w:jc w:val="both"/>
        <w:rPr>
          <w:rFonts w:ascii="GHEA Grapalat" w:hAnsi="GHEA Grapalat" w:cs="Sylfaen"/>
        </w:rPr>
      </w:pPr>
      <w:r w:rsidRPr="00A54A8D">
        <w:rPr>
          <w:rFonts w:ascii="GHEA Grapalat" w:hAnsi="GHEA Grapalat"/>
        </w:rPr>
        <w:t>является резидентом ______________________________________________________</w:t>
      </w:r>
      <w:r w:rsidR="00D04575" w:rsidRPr="00A54A8D">
        <w:rPr>
          <w:rFonts w:ascii="GHEA Grapalat" w:hAnsi="GHEA Grapalat"/>
        </w:rPr>
        <w:t>.</w:t>
      </w:r>
    </w:p>
    <w:p w14:paraId="0627C497" w14:textId="77777777" w:rsidR="00374F4A" w:rsidRPr="00A54A8D" w:rsidRDefault="00374F4A" w:rsidP="00B46D58">
      <w:pPr>
        <w:spacing w:after="160"/>
        <w:ind w:left="4111"/>
        <w:jc w:val="both"/>
        <w:rPr>
          <w:rFonts w:ascii="GHEA Grapalat" w:hAnsi="GHEA Grapalat" w:cs="Arial"/>
          <w:sz w:val="16"/>
        </w:rPr>
      </w:pPr>
      <w:r w:rsidRPr="00A54A8D">
        <w:rPr>
          <w:rFonts w:ascii="GHEA Grapalat" w:hAnsi="GHEA Grapalat"/>
          <w:sz w:val="16"/>
        </w:rPr>
        <w:t>наименование страны</w:t>
      </w:r>
    </w:p>
    <w:p w14:paraId="3EAD7D9E" w14:textId="77777777" w:rsidR="000612B9" w:rsidRPr="00A54A8D" w:rsidRDefault="000612B9" w:rsidP="00B46D58">
      <w:pPr>
        <w:jc w:val="both"/>
        <w:rPr>
          <w:rFonts w:ascii="GHEA Grapalat" w:hAnsi="GHEA Grapalat"/>
        </w:rPr>
      </w:pPr>
    </w:p>
    <w:p w14:paraId="20B8E90C" w14:textId="77777777" w:rsidR="000612B9" w:rsidRPr="00A54A8D" w:rsidRDefault="004F0CAA" w:rsidP="00B46D58">
      <w:pPr>
        <w:jc w:val="both"/>
        <w:rPr>
          <w:rFonts w:ascii="GHEA Grapalat" w:hAnsi="GHEA Grapalat"/>
        </w:rPr>
      </w:pPr>
      <w:r w:rsidRPr="00A54A8D">
        <w:rPr>
          <w:rFonts w:ascii="GHEA Grapalat" w:hAnsi="GHEA Grapalat"/>
        </w:rPr>
        <w:t>Данные</w:t>
      </w:r>
      <w:r w:rsidR="002A0700" w:rsidRPr="00A54A8D">
        <w:rPr>
          <w:rFonts w:ascii="GHEA Grapalat" w:hAnsi="GHEA Grapalat"/>
        </w:rPr>
        <w:t xml:space="preserve">       </w:t>
      </w:r>
      <w:r w:rsidR="000612B9" w:rsidRPr="00A54A8D">
        <w:rPr>
          <w:rFonts w:ascii="GHEA Grapalat" w:hAnsi="GHEA Grapalat"/>
        </w:rPr>
        <w:t>----------------------------------------</w:t>
      </w:r>
      <w:r w:rsidR="00304237" w:rsidRPr="00A54A8D">
        <w:rPr>
          <w:rFonts w:ascii="GHEA Grapalat" w:hAnsi="GHEA Grapalat"/>
        </w:rPr>
        <w:t xml:space="preserve">  </w:t>
      </w:r>
      <w:r w:rsidR="00F96993" w:rsidRPr="00A54A8D">
        <w:rPr>
          <w:rFonts w:ascii="GHEA Grapalat" w:hAnsi="GHEA Grapalat"/>
        </w:rPr>
        <w:t>следующие</w:t>
      </w:r>
      <w:r w:rsidR="00304237" w:rsidRPr="00A54A8D">
        <w:rPr>
          <w:rFonts w:ascii="GHEA Grapalat" w:hAnsi="GHEA Grapalat"/>
        </w:rPr>
        <w:t>:</w:t>
      </w:r>
    </w:p>
    <w:p w14:paraId="70D1323F" w14:textId="77777777" w:rsidR="002A0700" w:rsidRPr="00A54A8D" w:rsidRDefault="002A0700" w:rsidP="000811C1">
      <w:pPr>
        <w:spacing w:after="160"/>
        <w:ind w:left="1843"/>
        <w:rPr>
          <w:rFonts w:ascii="GHEA Grapalat" w:hAnsi="GHEA Grapalat" w:cs="Sylfaen"/>
          <w:sz w:val="16"/>
          <w:lang w:val="hy-AM"/>
        </w:rPr>
      </w:pPr>
      <w:r w:rsidRPr="00A54A8D">
        <w:rPr>
          <w:rFonts w:ascii="GHEA Grapalat" w:hAnsi="GHEA Grapalat"/>
          <w:sz w:val="16"/>
        </w:rPr>
        <w:t>наименование участника</w:t>
      </w:r>
    </w:p>
    <w:p w14:paraId="24818044" w14:textId="77777777" w:rsidR="000612B9" w:rsidRPr="00A54A8D" w:rsidRDefault="000612B9" w:rsidP="00B46D58">
      <w:pPr>
        <w:jc w:val="both"/>
        <w:rPr>
          <w:rFonts w:ascii="GHEA Grapalat" w:hAnsi="GHEA Grapalat"/>
        </w:rPr>
      </w:pPr>
    </w:p>
    <w:p w14:paraId="17228167" w14:textId="77777777" w:rsidR="00374F4A" w:rsidRPr="00A54A8D" w:rsidRDefault="00374F4A" w:rsidP="00B46D58">
      <w:pPr>
        <w:jc w:val="both"/>
        <w:rPr>
          <w:rFonts w:ascii="GHEA Grapalat" w:hAnsi="GHEA Grapalat"/>
        </w:rPr>
      </w:pPr>
      <w:r w:rsidRPr="00A54A8D">
        <w:rPr>
          <w:rFonts w:ascii="GHEA Grapalat" w:hAnsi="GHEA Grapalat"/>
        </w:rPr>
        <w:t xml:space="preserve">Учетный номер налогоплательщика  </w:t>
      </w:r>
      <w:r w:rsidR="00B138F3" w:rsidRPr="00A54A8D">
        <w:rPr>
          <w:rFonts w:ascii="GHEA Grapalat" w:hAnsi="GHEA Grapalat"/>
        </w:rPr>
        <w:t xml:space="preserve">             </w:t>
      </w:r>
      <w:r w:rsidRPr="00A54A8D">
        <w:rPr>
          <w:rFonts w:ascii="GHEA Grapalat" w:hAnsi="GHEA Grapalat"/>
        </w:rPr>
        <w:t>________________</w:t>
      </w:r>
    </w:p>
    <w:p w14:paraId="21CB17F3" w14:textId="77777777" w:rsidR="00374F4A" w:rsidRPr="00A54A8D" w:rsidRDefault="00B138F3" w:rsidP="00B138F3">
      <w:pPr>
        <w:tabs>
          <w:tab w:val="left" w:pos="7371"/>
        </w:tabs>
        <w:ind w:left="4111"/>
        <w:jc w:val="both"/>
        <w:rPr>
          <w:rFonts w:ascii="GHEA Grapalat" w:hAnsi="GHEA Grapalat" w:cs="Arial"/>
          <w:sz w:val="16"/>
        </w:rPr>
      </w:pPr>
      <w:r w:rsidRPr="00A54A8D">
        <w:rPr>
          <w:rFonts w:ascii="GHEA Grapalat" w:hAnsi="GHEA Grapalat"/>
          <w:sz w:val="16"/>
        </w:rPr>
        <w:t xml:space="preserve">               </w:t>
      </w:r>
      <w:r w:rsidR="00374F4A" w:rsidRPr="00A54A8D">
        <w:rPr>
          <w:rFonts w:ascii="GHEA Grapalat" w:hAnsi="GHEA Grapalat"/>
          <w:sz w:val="16"/>
        </w:rPr>
        <w:t>учетный номер</w:t>
      </w:r>
      <w:r w:rsidRPr="00A54A8D">
        <w:rPr>
          <w:rFonts w:ascii="GHEA Grapalat" w:hAnsi="GHEA Grapalat"/>
          <w:sz w:val="16"/>
        </w:rPr>
        <w:t xml:space="preserve"> </w:t>
      </w:r>
      <w:r w:rsidR="00374F4A" w:rsidRPr="00A54A8D">
        <w:rPr>
          <w:rFonts w:ascii="GHEA Grapalat" w:hAnsi="GHEA Grapalat"/>
          <w:sz w:val="16"/>
        </w:rPr>
        <w:t>налогоплательщика</w:t>
      </w:r>
    </w:p>
    <w:p w14:paraId="07627C5A" w14:textId="77777777" w:rsidR="00B138F3" w:rsidRPr="00A54A8D" w:rsidRDefault="00B138F3" w:rsidP="00B46D58">
      <w:pPr>
        <w:jc w:val="both"/>
        <w:rPr>
          <w:rFonts w:ascii="GHEA Grapalat" w:hAnsi="GHEA Grapalat"/>
        </w:rPr>
      </w:pPr>
    </w:p>
    <w:p w14:paraId="68494F93" w14:textId="77777777" w:rsidR="00374F4A" w:rsidRPr="00A54A8D" w:rsidRDefault="00374F4A" w:rsidP="00B46D58">
      <w:pPr>
        <w:jc w:val="both"/>
        <w:rPr>
          <w:rFonts w:ascii="GHEA Grapalat" w:hAnsi="GHEA Grapalat"/>
        </w:rPr>
      </w:pPr>
      <w:r w:rsidRPr="00A54A8D">
        <w:rPr>
          <w:rFonts w:ascii="GHEA Grapalat" w:hAnsi="GHEA Grapalat"/>
        </w:rPr>
        <w:t xml:space="preserve">Адрес электронной почты </w:t>
      </w:r>
      <w:r w:rsidR="00B138F3" w:rsidRPr="00A54A8D">
        <w:rPr>
          <w:rFonts w:ascii="GHEA Grapalat" w:hAnsi="GHEA Grapalat"/>
        </w:rPr>
        <w:t xml:space="preserve">                           </w:t>
      </w:r>
      <w:r w:rsidRPr="00A54A8D">
        <w:rPr>
          <w:rFonts w:ascii="GHEA Grapalat" w:hAnsi="GHEA Grapalat"/>
        </w:rPr>
        <w:t>__________________</w:t>
      </w:r>
    </w:p>
    <w:p w14:paraId="5F7EB429" w14:textId="77777777" w:rsidR="00374F4A" w:rsidRPr="00A54A8D" w:rsidRDefault="00B138F3" w:rsidP="00B138F3">
      <w:pPr>
        <w:tabs>
          <w:tab w:val="left" w:pos="6946"/>
        </w:tabs>
        <w:ind w:left="3402" w:firstLine="6"/>
        <w:jc w:val="both"/>
        <w:rPr>
          <w:rFonts w:ascii="GHEA Grapalat" w:hAnsi="GHEA Grapalat"/>
          <w:sz w:val="16"/>
        </w:rPr>
      </w:pPr>
      <w:r w:rsidRPr="00A54A8D">
        <w:rPr>
          <w:rFonts w:ascii="GHEA Grapalat" w:hAnsi="GHEA Grapalat"/>
          <w:sz w:val="16"/>
        </w:rPr>
        <w:t xml:space="preserve">                                  </w:t>
      </w:r>
      <w:r w:rsidR="00374F4A" w:rsidRPr="00A54A8D">
        <w:rPr>
          <w:rFonts w:ascii="GHEA Grapalat" w:hAnsi="GHEA Grapalat"/>
          <w:sz w:val="16"/>
        </w:rPr>
        <w:t>адрес электронной</w:t>
      </w:r>
      <w:r w:rsidR="00374F4A" w:rsidRPr="00A54A8D">
        <w:rPr>
          <w:rFonts w:ascii="GHEA Grapalat" w:hAnsi="GHEA Grapalat"/>
          <w:sz w:val="16"/>
        </w:rPr>
        <w:tab/>
        <w:t>почты</w:t>
      </w:r>
    </w:p>
    <w:p w14:paraId="1AD2691B" w14:textId="77777777" w:rsidR="00B138F3" w:rsidRPr="00A54A8D" w:rsidRDefault="00B138F3" w:rsidP="00F96993">
      <w:pPr>
        <w:jc w:val="both"/>
        <w:rPr>
          <w:rFonts w:ascii="GHEA Grapalat" w:hAnsi="GHEA Grapalat"/>
        </w:rPr>
      </w:pPr>
    </w:p>
    <w:p w14:paraId="1516ECFB" w14:textId="77777777" w:rsidR="009E1181" w:rsidRPr="00A54A8D" w:rsidRDefault="00F96993" w:rsidP="00F96993">
      <w:pPr>
        <w:jc w:val="both"/>
        <w:rPr>
          <w:rFonts w:ascii="GHEA Grapalat" w:hAnsi="GHEA Grapalat"/>
        </w:rPr>
      </w:pPr>
      <w:r w:rsidRPr="00A54A8D">
        <w:rPr>
          <w:rFonts w:ascii="GHEA Grapalat" w:hAnsi="GHEA Grapalat"/>
        </w:rPr>
        <w:t>Адрес деятельности</w:t>
      </w:r>
      <w:r w:rsidR="009E1181" w:rsidRPr="00A54A8D">
        <w:rPr>
          <w:rFonts w:ascii="GHEA Grapalat" w:hAnsi="GHEA Grapalat"/>
        </w:rPr>
        <w:t xml:space="preserve">              ----------------------------</w:t>
      </w:r>
      <w:r w:rsidR="009627B3" w:rsidRPr="00A54A8D">
        <w:rPr>
          <w:rFonts w:ascii="GHEA Grapalat" w:hAnsi="GHEA Grapalat"/>
        </w:rPr>
        <w:t>--------------------------------</w:t>
      </w:r>
    </w:p>
    <w:p w14:paraId="2B8E0731" w14:textId="77777777" w:rsidR="00F96993" w:rsidRPr="00A54A8D" w:rsidRDefault="009E1181" w:rsidP="00F96993">
      <w:pPr>
        <w:jc w:val="both"/>
        <w:rPr>
          <w:rFonts w:ascii="GHEA Grapalat" w:hAnsi="GHEA Grapalat"/>
          <w:sz w:val="18"/>
          <w:szCs w:val="18"/>
        </w:rPr>
      </w:pPr>
      <w:r w:rsidRPr="00A54A8D">
        <w:rPr>
          <w:rFonts w:ascii="GHEA Grapalat" w:hAnsi="GHEA Grapalat"/>
        </w:rPr>
        <w:t xml:space="preserve">            </w:t>
      </w:r>
      <w:r w:rsidR="00F96993" w:rsidRPr="00A54A8D">
        <w:rPr>
          <w:rFonts w:ascii="GHEA Grapalat" w:hAnsi="GHEA Grapalat"/>
        </w:rPr>
        <w:t xml:space="preserve">  </w:t>
      </w:r>
      <w:r w:rsidRPr="00A54A8D">
        <w:rPr>
          <w:rFonts w:ascii="GHEA Grapalat" w:hAnsi="GHEA Grapalat"/>
        </w:rPr>
        <w:t xml:space="preserve">                                </w:t>
      </w:r>
      <w:r w:rsidR="00B138F3" w:rsidRPr="00A54A8D">
        <w:rPr>
          <w:rFonts w:ascii="GHEA Grapalat" w:hAnsi="GHEA Grapalat"/>
        </w:rPr>
        <w:t xml:space="preserve">                        </w:t>
      </w:r>
      <w:r w:rsidRPr="00A54A8D">
        <w:rPr>
          <w:rFonts w:ascii="GHEA Grapalat" w:hAnsi="GHEA Grapalat"/>
          <w:sz w:val="18"/>
          <w:szCs w:val="18"/>
        </w:rPr>
        <w:t>адрес деятельности</w:t>
      </w:r>
    </w:p>
    <w:p w14:paraId="02B6AA83" w14:textId="77777777" w:rsidR="00B16483" w:rsidRPr="00A54A8D" w:rsidRDefault="00B16483" w:rsidP="00F96993">
      <w:pPr>
        <w:jc w:val="both"/>
        <w:rPr>
          <w:rFonts w:ascii="GHEA Grapalat" w:hAnsi="GHEA Grapalat"/>
          <w:sz w:val="18"/>
          <w:szCs w:val="18"/>
        </w:rPr>
      </w:pPr>
    </w:p>
    <w:p w14:paraId="34B8108C" w14:textId="77777777" w:rsidR="00B16483" w:rsidRPr="00A54A8D" w:rsidRDefault="00B16483" w:rsidP="00F96993">
      <w:pPr>
        <w:jc w:val="both"/>
        <w:rPr>
          <w:rFonts w:ascii="GHEA Grapalat" w:hAnsi="GHEA Grapalat"/>
        </w:rPr>
      </w:pPr>
      <w:r w:rsidRPr="00A54A8D">
        <w:rPr>
          <w:rFonts w:ascii="GHEA Grapalat" w:hAnsi="GHEA Grapalat"/>
        </w:rPr>
        <w:t>Номер телефона                     ------------------------------</w:t>
      </w:r>
      <w:r w:rsidR="009627B3" w:rsidRPr="00A54A8D">
        <w:rPr>
          <w:rFonts w:ascii="GHEA Grapalat" w:hAnsi="GHEA Grapalat"/>
        </w:rPr>
        <w:t>-------------------------------</w:t>
      </w:r>
      <w:r w:rsidRPr="00A54A8D">
        <w:rPr>
          <w:rFonts w:ascii="GHEA Grapalat" w:hAnsi="GHEA Grapalat"/>
        </w:rPr>
        <w:t xml:space="preserve"> </w:t>
      </w:r>
    </w:p>
    <w:p w14:paraId="145FA41B" w14:textId="77777777" w:rsidR="006B3E56" w:rsidRPr="00A54A8D" w:rsidRDefault="00B138F3" w:rsidP="00B16483">
      <w:pPr>
        <w:tabs>
          <w:tab w:val="left" w:pos="7371"/>
        </w:tabs>
        <w:spacing w:after="160"/>
        <w:ind w:left="3544" w:firstLine="3"/>
        <w:jc w:val="both"/>
        <w:rPr>
          <w:rFonts w:ascii="GHEA Grapalat" w:hAnsi="GHEA Grapalat"/>
          <w:sz w:val="16"/>
        </w:rPr>
      </w:pPr>
      <w:r w:rsidRPr="00A54A8D">
        <w:rPr>
          <w:rFonts w:ascii="GHEA Grapalat" w:hAnsi="GHEA Grapalat"/>
          <w:sz w:val="16"/>
        </w:rPr>
        <w:t xml:space="preserve">                                 </w:t>
      </w:r>
      <w:r w:rsidR="00B16483" w:rsidRPr="00A54A8D">
        <w:rPr>
          <w:rFonts w:ascii="GHEA Grapalat" w:hAnsi="GHEA Grapalat"/>
          <w:sz w:val="16"/>
        </w:rPr>
        <w:t>Номер телефона</w:t>
      </w:r>
    </w:p>
    <w:p w14:paraId="342750BD" w14:textId="77777777" w:rsidR="00B16483" w:rsidRPr="00A54A8D" w:rsidRDefault="00B16483" w:rsidP="00B16483">
      <w:pPr>
        <w:tabs>
          <w:tab w:val="left" w:pos="7371"/>
        </w:tabs>
        <w:spacing w:after="160"/>
        <w:ind w:left="3544" w:firstLine="3"/>
        <w:jc w:val="both"/>
        <w:rPr>
          <w:rFonts w:ascii="GHEA Grapalat" w:hAnsi="GHEA Grapalat"/>
          <w:sz w:val="16"/>
        </w:rPr>
      </w:pPr>
    </w:p>
    <w:p w14:paraId="63512D96" w14:textId="77777777" w:rsidR="006B3E56" w:rsidRPr="00A54A8D" w:rsidRDefault="006B3E56" w:rsidP="00B46D58">
      <w:pPr>
        <w:widowControl w:val="0"/>
        <w:jc w:val="both"/>
        <w:rPr>
          <w:rFonts w:ascii="GHEA Grapalat" w:hAnsi="GHEA Grapalat"/>
        </w:rPr>
      </w:pPr>
      <w:r w:rsidRPr="00A54A8D">
        <w:rPr>
          <w:rFonts w:ascii="GHEA Grapalat" w:hAnsi="GHEA Grapalat"/>
        </w:rPr>
        <w:t>Настоящим _________________________________объявляет и подтверждает,что:</w:t>
      </w:r>
    </w:p>
    <w:p w14:paraId="3C4EC5E9" w14:textId="77777777" w:rsidR="006B3E56" w:rsidRPr="00A54A8D" w:rsidRDefault="006B3E56" w:rsidP="00B46D58">
      <w:pPr>
        <w:widowControl w:val="0"/>
        <w:spacing w:after="120"/>
        <w:ind w:left="2835"/>
        <w:jc w:val="both"/>
        <w:rPr>
          <w:rFonts w:ascii="GHEA Grapalat" w:hAnsi="GHEA Grapalat"/>
          <w:sz w:val="16"/>
        </w:rPr>
      </w:pPr>
      <w:r w:rsidRPr="00A54A8D">
        <w:rPr>
          <w:rFonts w:ascii="GHEA Grapalat" w:hAnsi="GHEA Grapalat"/>
          <w:sz w:val="16"/>
        </w:rPr>
        <w:t>наименование участника</w:t>
      </w:r>
    </w:p>
    <w:p w14:paraId="350B3D22" w14:textId="77777777" w:rsidR="00D87B1D" w:rsidRPr="00A54A8D" w:rsidRDefault="00D87B1D" w:rsidP="00B46D58">
      <w:pPr>
        <w:widowControl w:val="0"/>
        <w:spacing w:after="120"/>
        <w:ind w:left="2835"/>
        <w:jc w:val="both"/>
        <w:rPr>
          <w:rFonts w:ascii="GHEA Grapalat" w:hAnsi="GHEA Grapalat"/>
          <w:sz w:val="16"/>
        </w:rPr>
      </w:pPr>
    </w:p>
    <w:p w14:paraId="0B3511C1" w14:textId="77777777" w:rsidR="00A3536B" w:rsidRPr="00A54A8D" w:rsidRDefault="00E144F9" w:rsidP="00A3536B">
      <w:pPr>
        <w:ind w:firstLine="709"/>
        <w:rPr>
          <w:rFonts w:ascii="GHEA Grapalat" w:hAnsi="GHEA Grapalat"/>
          <w:sz w:val="20"/>
          <w:lang w:val="es-ES"/>
        </w:rPr>
      </w:pPr>
      <w:r w:rsidRPr="00A54A8D">
        <w:rPr>
          <w:rFonts w:ascii="GHEA Grapalat" w:hAnsi="GHEA Grapalat" w:cs="Arial"/>
          <w:sz w:val="20"/>
          <w:szCs w:val="20"/>
        </w:rPr>
        <w:t>2</w:t>
      </w:r>
      <w:r w:rsidR="00A3536B" w:rsidRPr="00A54A8D">
        <w:rPr>
          <w:rFonts w:ascii="GHEA Grapalat" w:hAnsi="GHEA Grapalat" w:cs="Arial"/>
          <w:sz w:val="20"/>
          <w:szCs w:val="20"/>
          <w:lang w:val="es-ES"/>
        </w:rPr>
        <w:t>)</w:t>
      </w:r>
      <w:r w:rsidR="00A3536B" w:rsidRPr="00A54A8D">
        <w:rPr>
          <w:rFonts w:ascii="GHEA Grapalat" w:hAnsi="GHEA Grapalat"/>
          <w:sz w:val="20"/>
          <w:lang w:val="hy-AM"/>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lang w:val="es-ES"/>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rPr>
        <w:t xml:space="preserve">и </w:t>
      </w:r>
      <w:r w:rsidR="00A3536B" w:rsidRPr="00A54A8D">
        <w:rPr>
          <w:rFonts w:ascii="GHEA Grapalat" w:hAnsi="GHEA Grapalat"/>
          <w:lang w:val="hy-AM"/>
        </w:rPr>
        <w:t>аффилированные</w:t>
      </w:r>
      <w:r w:rsidR="00A3536B" w:rsidRPr="00A54A8D">
        <w:rPr>
          <w:rFonts w:ascii="GHEA Grapalat" w:hAnsi="GHEA Grapalat"/>
        </w:rPr>
        <w:t xml:space="preserve"> с ним</w:t>
      </w:r>
      <w:r w:rsidR="00A3536B" w:rsidRPr="00A54A8D">
        <w:rPr>
          <w:rFonts w:ascii="GHEA Grapalat" w:hAnsi="GHEA Grapalat"/>
          <w:lang w:val="hy-AM"/>
        </w:rPr>
        <w:t xml:space="preserve"> </w:t>
      </w:r>
    </w:p>
    <w:p w14:paraId="0DF6C8C5" w14:textId="77777777" w:rsidR="00A3536B" w:rsidRPr="00A54A8D" w:rsidRDefault="00A3536B" w:rsidP="00A3536B">
      <w:pPr>
        <w:widowControl w:val="0"/>
        <w:spacing w:after="120"/>
        <w:ind w:left="2835"/>
        <w:rPr>
          <w:rFonts w:ascii="GHEA Grapalat" w:hAnsi="GHEA Grapalat"/>
          <w:sz w:val="16"/>
        </w:rPr>
      </w:pPr>
      <w:r w:rsidRPr="00A54A8D">
        <w:rPr>
          <w:rFonts w:ascii="GHEA Grapalat" w:hAnsi="GHEA Grapalat"/>
          <w:sz w:val="16"/>
        </w:rPr>
        <w:t>аименование участника</w:t>
      </w:r>
    </w:p>
    <w:p w14:paraId="4F80F51F" w14:textId="77777777" w:rsidR="00A3536B" w:rsidRPr="00A54A8D" w:rsidRDefault="00A3536B" w:rsidP="00A3536B">
      <w:pPr>
        <w:rPr>
          <w:rFonts w:ascii="GHEA Grapalat" w:hAnsi="GHEA Grapalat"/>
          <w:i/>
          <w:sz w:val="16"/>
          <w:vertAlign w:val="superscript"/>
          <w:lang w:val="es-ES"/>
        </w:rPr>
      </w:pPr>
    </w:p>
    <w:p w14:paraId="21489203" w14:textId="6AC982F2" w:rsidR="006B3E56" w:rsidRPr="00A54A8D" w:rsidRDefault="00A3536B" w:rsidP="002A3146">
      <w:pPr>
        <w:rPr>
          <w:rFonts w:ascii="GHEA Grapalat" w:hAnsi="GHEA Grapalat" w:cs="Arial"/>
        </w:rPr>
      </w:pPr>
      <w:r w:rsidRPr="00A54A8D">
        <w:rPr>
          <w:rFonts w:ascii="GHEA Grapalat" w:hAnsi="GHEA Grapalat"/>
          <w:lang w:val="hy-AM"/>
        </w:rPr>
        <w:t>лица</w:t>
      </w:r>
      <w:r w:rsidRPr="00A54A8D">
        <w:rPr>
          <w:rFonts w:ascii="GHEA Grapalat" w:hAnsi="GHEA Grapalat" w:cs="Arial"/>
          <w:sz w:val="20"/>
          <w:szCs w:val="20"/>
          <w:lang w:val="es-ES"/>
        </w:rPr>
        <w:t xml:space="preserve"> </w:t>
      </w:r>
      <w:r w:rsidRPr="00A54A8D">
        <w:rPr>
          <w:rFonts w:ascii="GHEA Grapalat" w:hAnsi="GHEA Grapalat" w:cs="Arial"/>
          <w:sz w:val="20"/>
          <w:szCs w:val="20"/>
          <w:lang w:val="hy-AM"/>
        </w:rPr>
        <w:t xml:space="preserve"> </w:t>
      </w:r>
      <w:r w:rsidRPr="00A54A8D">
        <w:rPr>
          <w:rFonts w:ascii="GHEA Grapalat" w:hAnsi="GHEA Grapalat"/>
          <w:lang w:val="hy-AM"/>
        </w:rPr>
        <w:t xml:space="preserve">удовлетворяют </w:t>
      </w:r>
      <w:r w:rsidRPr="00A54A8D">
        <w:rPr>
          <w:rFonts w:ascii="GHEA Grapalat" w:hAnsi="GHEA Grapalat"/>
          <w:color w:val="000000" w:themeColor="text1"/>
          <w:spacing w:val="-4"/>
        </w:rPr>
        <w:t>требованиям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права</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участия</w:t>
      </w:r>
      <w:r w:rsidR="00FF0CE7" w:rsidRPr="00A54A8D">
        <w:rPr>
          <w:rFonts w:ascii="GHEA Grapalat" w:hAnsi="GHEA Grapalat"/>
          <w:color w:val="000000" w:themeColor="text1"/>
          <w:spacing w:val="-4"/>
        </w:rPr>
        <w:t xml:space="preserve"> </w:t>
      </w:r>
      <w:r w:rsidR="00404C1E" w:rsidRPr="00A54A8D">
        <w:rPr>
          <w:rFonts w:ascii="GHEA Grapalat" w:hAnsi="GHEA Grapalat"/>
          <w:color w:val="000000" w:themeColor="text1"/>
          <w:spacing w:val="-4"/>
        </w:rPr>
        <w:t>и квалификационным критериям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установленным</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 xml:space="preserve">приглашением на </w:t>
      </w:r>
      <w:r w:rsidR="00916B57" w:rsidRPr="00A54A8D">
        <w:rPr>
          <w:rFonts w:ascii="GHEA Grapalat" w:hAnsi="GHEA Grapalat"/>
        </w:rPr>
        <w:t>запрос котировок</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rPr>
        <w:t>под</w:t>
      </w:r>
      <w:r w:rsidR="003823BA" w:rsidRPr="00A54A8D">
        <w:rPr>
          <w:rFonts w:ascii="GHEA Grapalat" w:hAnsi="GHEA Grapalat"/>
          <w:color w:val="000000" w:themeColor="text1"/>
        </w:rPr>
        <w:t xml:space="preserve"> кодом </w:t>
      </w:r>
      <w:r w:rsidRPr="00A54A8D">
        <w:rPr>
          <w:rFonts w:ascii="GHEA Grapalat" w:hAnsi="GHEA Grapalat"/>
          <w:color w:val="000000" w:themeColor="text1"/>
          <w:lang w:val="es-ES"/>
        </w:rPr>
        <w:t xml:space="preserve"> </w:t>
      </w:r>
      <w:r w:rsidR="00B838F5">
        <w:rPr>
          <w:rFonts w:ascii="GHEA Grapalat" w:hAnsi="GHEA Grapalat"/>
        </w:rPr>
        <w:t>ԵՔ-ԳՀԽԾՁԲ-</w:t>
      </w:r>
      <w:r w:rsidR="00640D43">
        <w:rPr>
          <w:rFonts w:ascii="GHEA Grapalat" w:hAnsi="GHEA Grapalat"/>
        </w:rPr>
        <w:t>26/7</w:t>
      </w:r>
      <w:r w:rsidRPr="00A54A8D">
        <w:rPr>
          <w:rFonts w:ascii="GHEA Grapalat" w:hAnsi="GHEA Grapalat"/>
        </w:rPr>
        <w:t>,</w:t>
      </w:r>
      <w:r w:rsidR="00404C1E" w:rsidRPr="00A54A8D">
        <w:rPr>
          <w:rFonts w:ascii="GHEA Grapalat" w:hAnsi="GHEA Grapalat"/>
        </w:rPr>
        <w:t xml:space="preserve"> </w:t>
      </w:r>
      <w:r w:rsidR="00404C1E" w:rsidRPr="00A54A8D">
        <w:rPr>
          <w:rFonts w:ascii="GHEA Grapalat" w:hAnsi="GHEA Grapalat"/>
          <w:color w:val="000000" w:themeColor="text1"/>
        </w:rPr>
        <w:t xml:space="preserve"> </w:t>
      </w:r>
    </w:p>
    <w:p w14:paraId="78163835" w14:textId="647456EC" w:rsidR="006B3E56" w:rsidRPr="00A54A8D" w:rsidRDefault="00F738FA" w:rsidP="00F738FA">
      <w:pPr>
        <w:widowControl w:val="0"/>
        <w:tabs>
          <w:tab w:val="left" w:pos="567"/>
        </w:tabs>
        <w:spacing w:after="160"/>
        <w:ind w:left="360"/>
        <w:jc w:val="both"/>
        <w:rPr>
          <w:rFonts w:ascii="GHEA Grapalat" w:hAnsi="GHEA Grapalat" w:cs="Arial"/>
        </w:rPr>
      </w:pPr>
      <w:r w:rsidRPr="00A54A8D">
        <w:rPr>
          <w:rFonts w:ascii="GHEA Grapalat" w:hAnsi="GHEA Grapalat"/>
        </w:rPr>
        <w:t xml:space="preserve">2) </w:t>
      </w:r>
      <w:r w:rsidR="006B3E56" w:rsidRPr="00A54A8D">
        <w:rPr>
          <w:rFonts w:ascii="GHEA Grapalat" w:hAnsi="GHEA Grapalat"/>
        </w:rPr>
        <w:t xml:space="preserve">в рамках участия в </w:t>
      </w:r>
      <w:r w:rsidR="00916B57" w:rsidRPr="00A54A8D">
        <w:rPr>
          <w:rFonts w:ascii="GHEA Grapalat" w:hAnsi="GHEA Grapalat"/>
        </w:rPr>
        <w:t>запросе котировок</w:t>
      </w:r>
      <w:r w:rsidR="006B3E56" w:rsidRPr="00A54A8D">
        <w:rPr>
          <w:rFonts w:ascii="GHEA Grapalat" w:hAnsi="GHEA Grapalat"/>
        </w:rPr>
        <w:t xml:space="preserve">под кодом </w:t>
      </w:r>
      <w:r w:rsidR="00B838F5">
        <w:rPr>
          <w:rFonts w:ascii="GHEA Grapalat" w:hAnsi="GHEA Grapalat"/>
        </w:rPr>
        <w:t>ԵՔ-ԳՀԽԾՁԲ-</w:t>
      </w:r>
      <w:r w:rsidR="00640D43">
        <w:rPr>
          <w:rFonts w:ascii="GHEA Grapalat" w:hAnsi="GHEA Grapalat"/>
        </w:rPr>
        <w:t>26/7</w:t>
      </w:r>
      <w:r w:rsidR="00D54B46" w:rsidRPr="00A54A8D">
        <w:rPr>
          <w:rFonts w:ascii="GHEA Grapalat" w:hAnsi="GHEA Grapalat"/>
        </w:rPr>
        <w:t xml:space="preserve"> </w:t>
      </w:r>
    </w:p>
    <w:p w14:paraId="07772F29" w14:textId="77777777"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rPr>
      </w:pPr>
      <w:r w:rsidRPr="00A54A8D">
        <w:rPr>
          <w:rFonts w:ascii="GHEA Grapalat" w:hAnsi="GHEA Grapalat"/>
        </w:rPr>
        <w:t xml:space="preserve">не допускал и (или) не допустит </w:t>
      </w:r>
      <w:r w:rsidR="006C48F9" w:rsidRPr="00A54A8D">
        <w:rPr>
          <w:rFonts w:ascii="GHEA Grapalat" w:hAnsi="GHEA Grapalat"/>
          <w:lang w:val="hy-AM"/>
        </w:rPr>
        <w:t>недобросовестн</w:t>
      </w:r>
      <w:r w:rsidR="006C48F9" w:rsidRPr="00A54A8D">
        <w:rPr>
          <w:rFonts w:ascii="GHEA Grapalat" w:hAnsi="GHEA Grapalat"/>
        </w:rPr>
        <w:t>ой</w:t>
      </w:r>
      <w:r w:rsidR="006C48F9" w:rsidRPr="00A54A8D">
        <w:rPr>
          <w:rFonts w:ascii="GHEA Grapalat" w:hAnsi="GHEA Grapalat"/>
          <w:lang w:val="hy-AM"/>
        </w:rPr>
        <w:t xml:space="preserve"> конкуренци</w:t>
      </w:r>
      <w:r w:rsidR="006C48F9" w:rsidRPr="00A54A8D">
        <w:rPr>
          <w:rFonts w:ascii="GHEA Grapalat" w:hAnsi="GHEA Grapalat"/>
        </w:rPr>
        <w:t xml:space="preserve">и, </w:t>
      </w:r>
      <w:ins w:id="11" w:author="Vardan" w:date="2022-05-29T22:22:00Z">
        <w:r w:rsidR="006C48F9" w:rsidRPr="00A54A8D">
          <w:rPr>
            <w:rFonts w:ascii="GHEA Grapalat" w:hAnsi="GHEA Grapalat"/>
            <w:color w:val="000000" w:themeColor="text1"/>
          </w:rPr>
          <w:t xml:space="preserve"> </w:t>
        </w:r>
        <w:r w:rsidR="006C48F9" w:rsidRPr="00A54A8D">
          <w:rPr>
            <w:rFonts w:ascii="GHEA Grapalat" w:hAnsi="GHEA Grapalat"/>
          </w:rPr>
          <w:t xml:space="preserve"> </w:t>
        </w:r>
      </w:ins>
      <w:r w:rsidRPr="00A54A8D">
        <w:rPr>
          <w:rFonts w:ascii="GHEA Grapalat" w:hAnsi="GHEA Grapalat"/>
        </w:rPr>
        <w:lastRenderedPageBreak/>
        <w:t>злоупотребления доминирующим положением и антиконкурентного соглашения,</w:t>
      </w:r>
    </w:p>
    <w:p w14:paraId="0258EC93" w14:textId="40389B2A"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54A8D">
        <w:rPr>
          <w:rFonts w:ascii="GHEA Grapalat" w:hAnsi="GHEA Grapalat"/>
          <w:spacing w:val="-6"/>
        </w:rPr>
        <w:t>отсутствует установленн</w:t>
      </w:r>
      <w:r w:rsidR="006E6259" w:rsidRPr="00A54A8D">
        <w:rPr>
          <w:rFonts w:ascii="GHEA Grapalat" w:hAnsi="GHEA Grapalat"/>
          <w:spacing w:val="-6"/>
        </w:rPr>
        <w:t>ый</w:t>
      </w:r>
      <w:r w:rsidRPr="00A54A8D">
        <w:rPr>
          <w:rFonts w:ascii="GHEA Grapalat" w:hAnsi="GHEA Grapalat"/>
          <w:spacing w:val="-6"/>
        </w:rPr>
        <w:t xml:space="preserve"> приглашением на </w:t>
      </w:r>
      <w:r w:rsidR="00916B57" w:rsidRPr="00A54A8D">
        <w:rPr>
          <w:rFonts w:ascii="GHEA Grapalat" w:hAnsi="GHEA Grapalat"/>
        </w:rPr>
        <w:t>запрос котировок</w:t>
      </w:r>
      <w:r w:rsidRPr="00A54A8D">
        <w:rPr>
          <w:rFonts w:ascii="GHEA Grapalat" w:hAnsi="GHEA Grapalat"/>
        </w:rPr>
        <w:t xml:space="preserve"> </w:t>
      </w:r>
      <w:r w:rsidR="006E6259" w:rsidRPr="00A54A8D">
        <w:rPr>
          <w:rFonts w:ascii="GHEA Grapalat" w:hAnsi="GHEA Grapalat"/>
          <w:spacing w:val="-6"/>
        </w:rPr>
        <w:t>случай</w:t>
      </w:r>
      <w:r w:rsidRPr="00A54A8D">
        <w:rPr>
          <w:rFonts w:ascii="GHEA Grapalat" w:hAnsi="GHEA Grapalat"/>
        </w:rPr>
        <w:t xml:space="preserve">     одновременного </w:t>
      </w:r>
    </w:p>
    <w:p w14:paraId="28786B1E" w14:textId="77777777" w:rsidR="006B3E56" w:rsidRPr="00A54A8D" w:rsidRDefault="006B3E56" w:rsidP="00B46D58">
      <w:pPr>
        <w:pStyle w:val="BodyTextIndent"/>
        <w:widowControl w:val="0"/>
        <w:spacing w:line="240" w:lineRule="auto"/>
        <w:ind w:firstLine="0"/>
        <w:jc w:val="left"/>
        <w:rPr>
          <w:rFonts w:ascii="GHEA Grapalat" w:hAnsi="GHEA Grapalat"/>
          <w:i w:val="0"/>
          <w:sz w:val="24"/>
        </w:rPr>
      </w:pPr>
      <w:r w:rsidRPr="00A54A8D">
        <w:rPr>
          <w:rFonts w:ascii="GHEA Grapalat" w:hAnsi="GHEA Grapalat"/>
          <w:i w:val="0"/>
          <w:sz w:val="24"/>
        </w:rPr>
        <w:t>участия взаимосвязанных с ________________ лиц и (или) учрежденных__________</w:t>
      </w:r>
    </w:p>
    <w:p w14:paraId="2EB21BB8" w14:textId="77777777" w:rsidR="006B3E56" w:rsidRPr="00A54A8D" w:rsidRDefault="006B3E56" w:rsidP="00B46D58">
      <w:pPr>
        <w:widowControl w:val="0"/>
        <w:tabs>
          <w:tab w:val="left" w:pos="7938"/>
        </w:tabs>
        <w:ind w:left="3119"/>
        <w:jc w:val="both"/>
        <w:rPr>
          <w:rFonts w:ascii="GHEA Grapalat" w:hAnsi="GHEA Grapalat"/>
          <w:sz w:val="16"/>
        </w:rPr>
      </w:pPr>
      <w:r w:rsidRPr="00A54A8D">
        <w:rPr>
          <w:rFonts w:ascii="GHEA Grapalat" w:hAnsi="GHEA Grapalat"/>
          <w:sz w:val="16"/>
        </w:rPr>
        <w:t>наименование участника</w:t>
      </w:r>
      <w:r w:rsidRPr="00A54A8D">
        <w:rPr>
          <w:rFonts w:ascii="GHEA Grapalat" w:hAnsi="GHEA Grapalat"/>
          <w:sz w:val="16"/>
        </w:rPr>
        <w:tab/>
        <w:t>наименование</w:t>
      </w:r>
    </w:p>
    <w:p w14:paraId="01DE26B5" w14:textId="77777777" w:rsidR="006B3E56" w:rsidRPr="00A54A8D" w:rsidRDefault="006B3E56" w:rsidP="00B46D58">
      <w:pPr>
        <w:widowControl w:val="0"/>
        <w:tabs>
          <w:tab w:val="left" w:pos="7938"/>
        </w:tabs>
        <w:spacing w:after="160"/>
        <w:ind w:left="8080"/>
        <w:jc w:val="both"/>
        <w:rPr>
          <w:rFonts w:ascii="GHEA Grapalat" w:hAnsi="GHEA Grapalat" w:cs="Arial"/>
          <w:sz w:val="16"/>
        </w:rPr>
      </w:pPr>
      <w:r w:rsidRPr="00A54A8D">
        <w:rPr>
          <w:rFonts w:ascii="GHEA Grapalat" w:hAnsi="GHEA Grapalat"/>
          <w:sz w:val="16"/>
        </w:rPr>
        <w:t>участника</w:t>
      </w:r>
    </w:p>
    <w:p w14:paraId="427F9E75" w14:textId="77777777" w:rsidR="006B3E56" w:rsidRPr="00A54A8D" w:rsidRDefault="006B3E56" w:rsidP="00B46D58">
      <w:pPr>
        <w:widowControl w:val="0"/>
        <w:jc w:val="both"/>
        <w:rPr>
          <w:rFonts w:ascii="GHEA Grapalat" w:hAnsi="GHEA Grapalat"/>
          <w:u w:val="single"/>
        </w:rPr>
      </w:pPr>
      <w:r w:rsidRPr="00A54A8D">
        <w:rPr>
          <w:rFonts w:ascii="GHEA Grapalat" w:hAnsi="GHEA Grapalat"/>
        </w:rPr>
        <w:t>организаций, либо организаций, имеющих принадлежащую ____________________</w:t>
      </w:r>
    </w:p>
    <w:p w14:paraId="34EECAE5" w14:textId="77777777" w:rsidR="006B3E56" w:rsidRPr="00A54A8D" w:rsidRDefault="006B3E56" w:rsidP="00B46D58">
      <w:pPr>
        <w:widowControl w:val="0"/>
        <w:spacing w:after="160"/>
        <w:ind w:left="7088"/>
        <w:jc w:val="both"/>
        <w:rPr>
          <w:rFonts w:ascii="GHEA Grapalat" w:hAnsi="GHEA Grapalat"/>
        </w:rPr>
      </w:pPr>
      <w:r w:rsidRPr="00A54A8D">
        <w:rPr>
          <w:rFonts w:ascii="GHEA Grapalat" w:hAnsi="GHEA Grapalat"/>
          <w:vertAlign w:val="superscript"/>
        </w:rPr>
        <w:t>наименование участника</w:t>
      </w:r>
    </w:p>
    <w:p w14:paraId="47EA7C3F" w14:textId="77777777" w:rsidR="006B3E56" w:rsidRPr="00A54A8D" w:rsidRDefault="006B3E56" w:rsidP="00B46D58">
      <w:pPr>
        <w:widowControl w:val="0"/>
        <w:spacing w:after="160"/>
        <w:jc w:val="both"/>
        <w:rPr>
          <w:rFonts w:ascii="GHEA Grapalat" w:hAnsi="GHEA Grapalat"/>
        </w:rPr>
      </w:pPr>
      <w:r w:rsidRPr="00A54A8D">
        <w:rPr>
          <w:rFonts w:ascii="GHEA Grapalat" w:hAnsi="GHEA Grapalat"/>
        </w:rPr>
        <w:t>долю (пай) в размере более пятидесяти процентов</w:t>
      </w:r>
      <w:r w:rsidR="00D02472" w:rsidRPr="00A54A8D">
        <w:rPr>
          <w:rFonts w:ascii="GHEA Grapalat" w:hAnsi="GHEA Grapalat"/>
        </w:rPr>
        <w:t>.</w:t>
      </w:r>
    </w:p>
    <w:p w14:paraId="09AD5A8D" w14:textId="77777777" w:rsidR="00D02472" w:rsidRPr="00A54A8D" w:rsidRDefault="00D02472" w:rsidP="00155668">
      <w:pPr>
        <w:widowControl w:val="0"/>
        <w:spacing w:after="160"/>
        <w:contextualSpacing/>
        <w:jc w:val="both"/>
        <w:rPr>
          <w:rFonts w:ascii="GHEA Grapalat" w:hAnsi="GHEA Grapalat"/>
        </w:rPr>
      </w:pPr>
      <w:r w:rsidRPr="00A54A8D">
        <w:rPr>
          <w:rFonts w:ascii="GHEA Grapalat" w:hAnsi="GHEA Grapalat"/>
        </w:rPr>
        <w:t>Ниже ---------------------------------</w:t>
      </w:r>
      <w:r w:rsidR="00155668" w:rsidRPr="00A54A8D">
        <w:rPr>
          <w:rFonts w:ascii="GHEA Grapalat" w:hAnsi="GHEA Grapalat"/>
        </w:rPr>
        <w:t>------------------------- представляет ссылку на сайт,</w:t>
      </w:r>
    </w:p>
    <w:p w14:paraId="5A7788A5" w14:textId="77777777" w:rsidR="00D02472" w:rsidRPr="00A54A8D" w:rsidRDefault="00D02472" w:rsidP="00155668">
      <w:pPr>
        <w:widowControl w:val="0"/>
        <w:spacing w:after="160"/>
        <w:ind w:left="1843"/>
        <w:contextualSpacing/>
        <w:jc w:val="both"/>
        <w:rPr>
          <w:rFonts w:ascii="GHEA Grapalat" w:hAnsi="GHEA Grapalat"/>
        </w:rPr>
      </w:pPr>
      <w:r w:rsidRPr="00A54A8D">
        <w:rPr>
          <w:rFonts w:ascii="GHEA Grapalat" w:hAnsi="GHEA Grapalat"/>
          <w:vertAlign w:val="superscript"/>
        </w:rPr>
        <w:t>наименование участника</w:t>
      </w:r>
    </w:p>
    <w:p w14:paraId="36C20F56" w14:textId="77777777" w:rsidR="006B3E56" w:rsidRPr="00A54A8D" w:rsidRDefault="00155668" w:rsidP="00155668">
      <w:pPr>
        <w:widowControl w:val="0"/>
        <w:spacing w:after="160"/>
        <w:jc w:val="both"/>
        <w:rPr>
          <w:ins w:id="12" w:author="Inesa Kocharyan" w:date="2025-03-19T20:08:00Z"/>
          <w:rFonts w:ascii="GHEA Grapalat" w:hAnsi="GHEA Grapalat"/>
          <w:sz w:val="28"/>
          <w:szCs w:val="28"/>
        </w:rPr>
      </w:pPr>
      <w:r w:rsidRPr="00A54A8D">
        <w:rPr>
          <w:rFonts w:ascii="GHEA Grapalat" w:hAnsi="GHEA Grapalat"/>
        </w:rPr>
        <w:t xml:space="preserve">содержащий информацию о реальных бенефициарах  </w:t>
      </w:r>
      <w:r w:rsidR="00D02472" w:rsidRPr="00A54A8D">
        <w:rPr>
          <w:rFonts w:ascii="GHEA Grapalat" w:hAnsi="GHEA Grapalat"/>
        </w:rPr>
        <w:t>----------------</w:t>
      </w:r>
      <w:r w:rsidRPr="00A54A8D">
        <w:rPr>
          <w:rFonts w:ascii="GHEA Grapalat" w:hAnsi="GHEA Grapalat"/>
        </w:rPr>
        <w:t>.</w:t>
      </w:r>
      <w:r w:rsidR="006B3E56" w:rsidRPr="00A54A8D">
        <w:rPr>
          <w:rStyle w:val="FootnoteReference"/>
          <w:rFonts w:ascii="GHEA Grapalat" w:hAnsi="GHEA Grapalat"/>
          <w:sz w:val="28"/>
          <w:szCs w:val="28"/>
        </w:rPr>
        <w:footnoteReference w:customMarkFollows="1" w:id="5"/>
        <w:t>**</w:t>
      </w:r>
      <w:r w:rsidR="006B3E56" w:rsidRPr="00A54A8D">
        <w:rPr>
          <w:rFonts w:ascii="GHEA Grapalat" w:hAnsi="GHEA Grapalat"/>
          <w:sz w:val="28"/>
          <w:szCs w:val="28"/>
        </w:rPr>
        <w:t xml:space="preserve"> </w:t>
      </w:r>
    </w:p>
    <w:p w14:paraId="4DD33793" w14:textId="77777777" w:rsidR="00AF6332" w:rsidRPr="00A54A8D" w:rsidRDefault="0093175C" w:rsidP="00AF6332">
      <w:pPr>
        <w:jc w:val="both"/>
        <w:rPr>
          <w:rFonts w:ascii="GHEA Grapalat" w:hAnsi="GHEA Grapalat"/>
          <w:lang w:val="hy-AM"/>
        </w:rPr>
      </w:pPr>
      <w:r w:rsidRPr="00A54A8D">
        <w:rPr>
          <w:rFonts w:ascii="GHEA Grapalat" w:hAnsi="GHEA Grapalat"/>
        </w:rPr>
        <w:t xml:space="preserve">    </w:t>
      </w:r>
      <w:r w:rsidR="00AF6332" w:rsidRPr="00A54A8D">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A54A8D">
        <w:rPr>
          <w:rFonts w:ascii="GHEA Grapalat" w:hAnsi="GHEA Grapalat"/>
          <w:lang w:val="hy-AM"/>
        </w:rPr>
        <w:t>.</w:t>
      </w:r>
    </w:p>
    <w:p w14:paraId="3B07DA5E" w14:textId="77777777" w:rsidR="00AF6332" w:rsidRPr="00A54A8D" w:rsidRDefault="00AF6332" w:rsidP="00AF6332">
      <w:pPr>
        <w:jc w:val="both"/>
        <w:rPr>
          <w:rFonts w:ascii="GHEA Grapalat" w:hAnsi="GHEA Grapalat"/>
        </w:rPr>
      </w:pPr>
      <w:r w:rsidRPr="00A54A8D">
        <w:rPr>
          <w:rFonts w:ascii="GHEA Grapalat" w:hAnsi="GHEA Grapalat"/>
          <w:sz w:val="16"/>
        </w:rPr>
        <w:t xml:space="preserve">                               </w:t>
      </w:r>
      <w:r w:rsidRPr="00A54A8D">
        <w:rPr>
          <w:rFonts w:ascii="GHEA Grapalat" w:hAnsi="GHEA Grapalat"/>
          <w:sz w:val="16"/>
          <w:lang w:val="hy-AM"/>
        </w:rPr>
        <w:t xml:space="preserve">  </w:t>
      </w:r>
      <w:r w:rsidRPr="00A54A8D">
        <w:rPr>
          <w:rFonts w:ascii="GHEA Grapalat" w:hAnsi="GHEA Grapalat"/>
          <w:sz w:val="16"/>
        </w:rPr>
        <w:t>наименование участника</w:t>
      </w:r>
    </w:p>
    <w:p w14:paraId="37512B6E" w14:textId="77777777" w:rsidR="00AF6332" w:rsidRPr="00A54A8D" w:rsidRDefault="00AF6332" w:rsidP="00155668">
      <w:pPr>
        <w:widowControl w:val="0"/>
        <w:spacing w:after="160"/>
        <w:jc w:val="both"/>
        <w:rPr>
          <w:rFonts w:ascii="GHEA Grapalat" w:hAnsi="GHEA Grapalat"/>
          <w:sz w:val="28"/>
          <w:szCs w:val="28"/>
        </w:rPr>
      </w:pPr>
    </w:p>
    <w:p w14:paraId="3FFBE84A" w14:textId="77777777" w:rsidR="00155668" w:rsidRPr="00A54A8D" w:rsidRDefault="00155668" w:rsidP="00155668">
      <w:pPr>
        <w:jc w:val="both"/>
        <w:rPr>
          <w:rFonts w:ascii="GHEA Grapalat" w:hAnsi="GHEA Grapalat"/>
        </w:rPr>
      </w:pPr>
      <w:r w:rsidRPr="00A54A8D">
        <w:rPr>
          <w:rFonts w:ascii="GHEA Grapalat" w:hAnsi="GHEA Grapalat"/>
        </w:rPr>
        <w:t>______________________________________________</w:t>
      </w:r>
      <w:r w:rsidRPr="00A54A8D">
        <w:rPr>
          <w:rFonts w:ascii="GHEA Grapalat" w:hAnsi="GHEA Grapalat"/>
        </w:rPr>
        <w:tab/>
        <w:t>_____________________</w:t>
      </w:r>
    </w:p>
    <w:p w14:paraId="3E0B23BE" w14:textId="77777777" w:rsidR="00155668" w:rsidRPr="00A54A8D" w:rsidRDefault="00155668" w:rsidP="00155668">
      <w:pPr>
        <w:tabs>
          <w:tab w:val="left" w:pos="7230"/>
        </w:tabs>
        <w:ind w:left="851"/>
        <w:jc w:val="both"/>
        <w:rPr>
          <w:rFonts w:ascii="GHEA Grapalat" w:hAnsi="GHEA Grapalat"/>
          <w:sz w:val="16"/>
        </w:rPr>
      </w:pPr>
      <w:r w:rsidRPr="00A54A8D">
        <w:rPr>
          <w:rFonts w:ascii="GHEA Grapalat" w:hAnsi="GHEA Grapalat"/>
          <w:sz w:val="16"/>
        </w:rPr>
        <w:t>наименование участника (должность,</w:t>
      </w:r>
      <w:r w:rsidRPr="00A54A8D">
        <w:rPr>
          <w:rFonts w:ascii="GHEA Grapalat" w:hAnsi="GHEA Grapalat"/>
          <w:sz w:val="16"/>
        </w:rPr>
        <w:tab/>
        <w:t>подпись)</w:t>
      </w:r>
    </w:p>
    <w:p w14:paraId="4C670717" w14:textId="77777777" w:rsidR="00155668" w:rsidRPr="00A54A8D" w:rsidRDefault="00155668" w:rsidP="00155668">
      <w:pPr>
        <w:spacing w:after="160"/>
        <w:ind w:left="1134"/>
        <w:jc w:val="both"/>
        <w:rPr>
          <w:rFonts w:ascii="GHEA Grapalat" w:hAnsi="GHEA Grapalat"/>
          <w:sz w:val="16"/>
        </w:rPr>
      </w:pPr>
      <w:r w:rsidRPr="00A54A8D">
        <w:rPr>
          <w:rFonts w:ascii="GHEA Grapalat" w:hAnsi="GHEA Grapalat"/>
          <w:sz w:val="16"/>
        </w:rPr>
        <w:t>имя, фамилия руководителя)</w:t>
      </w:r>
    </w:p>
    <w:p w14:paraId="2787D9BE" w14:textId="77777777" w:rsidR="00155668" w:rsidRPr="00A54A8D" w:rsidRDefault="00155668" w:rsidP="00155668">
      <w:pPr>
        <w:widowControl w:val="0"/>
        <w:spacing w:after="160"/>
        <w:jc w:val="right"/>
        <w:rPr>
          <w:rFonts w:ascii="GHEA Grapalat" w:hAnsi="GHEA Grapalat"/>
          <w:b/>
        </w:rPr>
      </w:pPr>
      <w:r w:rsidRPr="00A54A8D">
        <w:rPr>
          <w:rFonts w:ascii="GHEA Grapalat" w:hAnsi="GHEA Grapalat"/>
        </w:rPr>
        <w:t>М. П.</w:t>
      </w:r>
      <w:r w:rsidRPr="00A54A8D">
        <w:rPr>
          <w:rFonts w:ascii="GHEA Grapalat" w:hAnsi="GHEA Grapalat"/>
          <w:b/>
        </w:rPr>
        <w:t xml:space="preserve"> </w:t>
      </w:r>
    </w:p>
    <w:p w14:paraId="21B92671" w14:textId="77777777" w:rsidR="006B3E56" w:rsidRPr="00A54A8D" w:rsidRDefault="006B3E56" w:rsidP="00B46D58">
      <w:pPr>
        <w:tabs>
          <w:tab w:val="left" w:pos="7371"/>
        </w:tabs>
        <w:spacing w:after="160"/>
        <w:ind w:left="3544" w:firstLine="3"/>
        <w:jc w:val="both"/>
        <w:rPr>
          <w:rFonts w:ascii="GHEA Grapalat" w:hAnsi="GHEA Grapalat"/>
          <w:sz w:val="16"/>
        </w:rPr>
      </w:pPr>
    </w:p>
    <w:p w14:paraId="57047D6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A54A8D" w:rsidRDefault="00B1013B" w:rsidP="00D54B46">
      <w:pPr>
        <w:pStyle w:val="Heading3"/>
        <w:keepNext w:val="0"/>
        <w:widowControl w:val="0"/>
        <w:spacing w:after="160" w:line="240" w:lineRule="auto"/>
        <w:ind w:firstLine="567"/>
        <w:jc w:val="right"/>
        <w:rPr>
          <w:rFonts w:ascii="GHEA Grapalat" w:hAnsi="GHEA Grapalat"/>
          <w:b/>
        </w:rPr>
      </w:pPr>
      <w:r w:rsidRPr="00A54A8D">
        <w:rPr>
          <w:rFonts w:ascii="GHEA Grapalat" w:hAnsi="GHEA Grapalat"/>
          <w:b/>
        </w:rPr>
        <w:br w:type="page"/>
      </w:r>
    </w:p>
    <w:p w14:paraId="01C10048" w14:textId="77777777" w:rsidR="001E7EAA" w:rsidRPr="00A54A8D" w:rsidRDefault="001E7EAA" w:rsidP="00DB6B33">
      <w:pPr>
        <w:jc w:val="right"/>
        <w:rPr>
          <w:rFonts w:ascii="GHEA Grapalat" w:hAnsi="GHEA Grapalat"/>
          <w:b/>
        </w:rPr>
      </w:pPr>
    </w:p>
    <w:p w14:paraId="64348AE4" w14:textId="77777777" w:rsidR="001E7EAA" w:rsidRPr="00A54A8D" w:rsidRDefault="001E7EAA" w:rsidP="00DB6B33">
      <w:pPr>
        <w:jc w:val="right"/>
        <w:rPr>
          <w:rFonts w:ascii="GHEA Grapalat" w:hAnsi="GHEA Grapalat"/>
          <w:b/>
        </w:rPr>
      </w:pPr>
    </w:p>
    <w:p w14:paraId="4EC14AA2" w14:textId="77777777" w:rsidR="001E7EAA" w:rsidRPr="00A54A8D" w:rsidRDefault="001E7EAA" w:rsidP="00DB6B33">
      <w:pPr>
        <w:jc w:val="right"/>
        <w:rPr>
          <w:rFonts w:ascii="GHEA Grapalat" w:hAnsi="GHEA Grapalat"/>
          <w:b/>
        </w:rPr>
      </w:pPr>
    </w:p>
    <w:p w14:paraId="685918B8" w14:textId="77777777" w:rsidR="001E7EAA" w:rsidRPr="00A54A8D" w:rsidRDefault="001E7EAA" w:rsidP="00DB6B33">
      <w:pPr>
        <w:jc w:val="right"/>
        <w:rPr>
          <w:rFonts w:ascii="GHEA Grapalat" w:hAnsi="GHEA Grapalat"/>
          <w:b/>
        </w:rPr>
      </w:pPr>
    </w:p>
    <w:p w14:paraId="3D162BF4" w14:textId="77777777" w:rsidR="001E7EAA" w:rsidRPr="00A54A8D" w:rsidRDefault="001E7EAA" w:rsidP="00DB6B33">
      <w:pPr>
        <w:jc w:val="right"/>
        <w:rPr>
          <w:rFonts w:ascii="GHEA Grapalat" w:hAnsi="GHEA Grapalat"/>
          <w:b/>
        </w:rPr>
      </w:pPr>
    </w:p>
    <w:p w14:paraId="16A0F2B4" w14:textId="6D6AB8BE" w:rsidR="004E4AC1" w:rsidRPr="00A54A8D"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A54A8D">
        <w:rPr>
          <w:rFonts w:ascii="GHEA Grapalat" w:hAnsi="GHEA Grapalat"/>
          <w:b/>
          <w:i w:val="0"/>
          <w:sz w:val="24"/>
          <w:szCs w:val="24"/>
        </w:rPr>
        <w:t>Приложение № 1.</w:t>
      </w:r>
      <w:r w:rsidR="00D54B46" w:rsidRPr="00A54A8D">
        <w:rPr>
          <w:rFonts w:ascii="GHEA Grapalat" w:hAnsi="GHEA Grapalat"/>
          <w:b/>
          <w:i w:val="0"/>
          <w:sz w:val="24"/>
          <w:szCs w:val="24"/>
        </w:rPr>
        <w:t>1</w:t>
      </w:r>
    </w:p>
    <w:p w14:paraId="378BACAC" w14:textId="1138F37B" w:rsidR="004E4AC1" w:rsidRPr="00A54A8D" w:rsidRDefault="004E4AC1" w:rsidP="004E4AC1">
      <w:pPr>
        <w:pStyle w:val="BodyTextIndent3"/>
        <w:widowControl w:val="0"/>
        <w:spacing w:after="160" w:line="240" w:lineRule="auto"/>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640D43">
        <w:rPr>
          <w:rFonts w:ascii="GHEA Grapalat" w:hAnsi="GHEA Grapalat"/>
          <w:b/>
          <w:sz w:val="24"/>
          <w:szCs w:val="24"/>
        </w:rPr>
        <w:t>26/7</w:t>
      </w:r>
    </w:p>
    <w:p w14:paraId="046C0EB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A54A8D" w:rsidRDefault="004E4AC1" w:rsidP="004E4AC1">
      <w:pPr>
        <w:jc w:val="center"/>
        <w:rPr>
          <w:rFonts w:ascii="GHEA Grapalat" w:hAnsi="GHEA Grapalat"/>
          <w:b/>
        </w:rPr>
      </w:pPr>
      <w:r w:rsidRPr="00A54A8D">
        <w:rPr>
          <w:rFonts w:ascii="GHEA Grapalat" w:hAnsi="GHEA Grapalat"/>
          <w:b/>
        </w:rPr>
        <w:t>ИНФОРМАЦИЯ</w:t>
      </w:r>
    </w:p>
    <w:p w14:paraId="7A7DC8F0" w14:textId="77777777" w:rsidR="004E4AC1" w:rsidRPr="00A54A8D" w:rsidRDefault="004E4AC1" w:rsidP="004E4AC1">
      <w:pPr>
        <w:jc w:val="center"/>
        <w:rPr>
          <w:rFonts w:ascii="GHEA Grapalat" w:hAnsi="GHEA Grapalat"/>
          <w:b/>
        </w:rPr>
      </w:pPr>
      <w:r w:rsidRPr="00A54A8D">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A54A8D" w14:paraId="28507406" w14:textId="77777777" w:rsidTr="00D54B46">
        <w:trPr>
          <w:cantSplit/>
        </w:trPr>
        <w:tc>
          <w:tcPr>
            <w:tcW w:w="817" w:type="dxa"/>
            <w:vMerge w:val="restart"/>
            <w:vAlign w:val="center"/>
          </w:tcPr>
          <w:p w14:paraId="0183B675" w14:textId="77777777" w:rsidR="004E4AC1" w:rsidRPr="00A54A8D" w:rsidRDefault="004E4AC1" w:rsidP="008C1FF8">
            <w:pPr>
              <w:widowControl w:val="0"/>
              <w:spacing w:after="120"/>
              <w:jc w:val="center"/>
              <w:rPr>
                <w:rFonts w:ascii="GHEA Grapalat" w:hAnsi="GHEA Grapalat"/>
                <w:sz w:val="20"/>
                <w:szCs w:val="20"/>
              </w:rPr>
            </w:pPr>
            <w:r w:rsidRPr="00A54A8D">
              <w:rPr>
                <w:rFonts w:ascii="GHEA Grapalat" w:hAnsi="GHEA Grapalat"/>
                <w:b/>
                <w:sz w:val="20"/>
                <w:szCs w:val="20"/>
              </w:rPr>
              <w:t>п/н</w:t>
            </w:r>
            <w:r w:rsidRPr="00A54A8D">
              <w:rPr>
                <w:rFonts w:ascii="GHEA Grapalat" w:hAnsi="GHEA Grapalat"/>
                <w:sz w:val="20"/>
                <w:szCs w:val="20"/>
              </w:rPr>
              <w:t xml:space="preserve"> </w:t>
            </w:r>
          </w:p>
        </w:tc>
        <w:tc>
          <w:tcPr>
            <w:tcW w:w="8926" w:type="dxa"/>
            <w:gridSpan w:val="4"/>
            <w:vAlign w:val="center"/>
          </w:tcPr>
          <w:p w14:paraId="34FB509D" w14:textId="77777777" w:rsidR="004E4AC1" w:rsidRPr="00A54A8D" w:rsidRDefault="004E4AC1" w:rsidP="008C1FF8">
            <w:pPr>
              <w:widowControl w:val="0"/>
              <w:spacing w:after="120"/>
              <w:jc w:val="center"/>
              <w:rPr>
                <w:rFonts w:ascii="GHEA Grapalat" w:hAnsi="GHEA Grapalat"/>
                <w:b/>
                <w:bCs/>
                <w:sz w:val="20"/>
                <w:szCs w:val="20"/>
              </w:rPr>
            </w:pPr>
            <w:r w:rsidRPr="00A54A8D">
              <w:rPr>
                <w:rFonts w:ascii="GHEA Grapalat" w:hAnsi="GHEA Grapalat"/>
                <w:b/>
                <w:sz w:val="20"/>
                <w:szCs w:val="20"/>
              </w:rPr>
              <w:t>Специалисты, включенные в состав основного персонала:</w:t>
            </w:r>
          </w:p>
        </w:tc>
      </w:tr>
      <w:tr w:rsidR="00D54B46" w:rsidRPr="00A54A8D" w14:paraId="367CB2B6" w14:textId="77777777" w:rsidTr="00D54B46">
        <w:trPr>
          <w:cantSplit/>
          <w:trHeight w:val="301"/>
        </w:trPr>
        <w:tc>
          <w:tcPr>
            <w:tcW w:w="817" w:type="dxa"/>
            <w:vMerge/>
            <w:vAlign w:val="center"/>
          </w:tcPr>
          <w:p w14:paraId="317FD91E"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имя, фамилия</w:t>
            </w:r>
          </w:p>
        </w:tc>
        <w:tc>
          <w:tcPr>
            <w:tcW w:w="1800" w:type="dxa"/>
            <w:vMerge w:val="restart"/>
            <w:vAlign w:val="center"/>
          </w:tcPr>
          <w:p w14:paraId="2A4C16B6" w14:textId="1416C93A"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 xml:space="preserve">Квалификация </w:t>
            </w:r>
            <w:r w:rsidRPr="00A54A8D">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трудовой опыт</w:t>
            </w:r>
          </w:p>
        </w:tc>
      </w:tr>
      <w:tr w:rsidR="00D54B46" w:rsidRPr="00A54A8D" w14:paraId="3EEA28B4" w14:textId="77777777" w:rsidTr="00D54B46">
        <w:trPr>
          <w:cantSplit/>
          <w:trHeight w:val="299"/>
        </w:trPr>
        <w:tc>
          <w:tcPr>
            <w:tcW w:w="817" w:type="dxa"/>
            <w:vMerge/>
            <w:vAlign w:val="center"/>
          </w:tcPr>
          <w:p w14:paraId="68E0B653"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A54A8D"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A54A8D"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период</w:t>
            </w:r>
          </w:p>
        </w:tc>
        <w:tc>
          <w:tcPr>
            <w:tcW w:w="3600" w:type="dxa"/>
            <w:vAlign w:val="center"/>
          </w:tcPr>
          <w:p w14:paraId="199E580B"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сфера деятельности и выполненная работа</w:t>
            </w:r>
          </w:p>
        </w:tc>
      </w:tr>
      <w:tr w:rsidR="00D54B46" w:rsidRPr="00A54A8D" w14:paraId="39532A1F" w14:textId="77777777" w:rsidTr="00D54B46">
        <w:trPr>
          <w:cantSplit/>
        </w:trPr>
        <w:tc>
          <w:tcPr>
            <w:tcW w:w="817" w:type="dxa"/>
          </w:tcPr>
          <w:p w14:paraId="38285FA7"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4D03F2A3" w14:textId="77777777" w:rsidTr="00D54B46">
        <w:trPr>
          <w:cantSplit/>
        </w:trPr>
        <w:tc>
          <w:tcPr>
            <w:tcW w:w="817" w:type="dxa"/>
          </w:tcPr>
          <w:p w14:paraId="4683B8B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592D1529" w14:textId="77777777" w:rsidTr="00D54B46">
        <w:trPr>
          <w:cantSplit/>
        </w:trPr>
        <w:tc>
          <w:tcPr>
            <w:tcW w:w="817" w:type="dxa"/>
          </w:tcPr>
          <w:p w14:paraId="2B8022E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A54A8D" w:rsidRDefault="00D54B46" w:rsidP="008C1FF8">
            <w:pPr>
              <w:widowControl w:val="0"/>
              <w:spacing w:after="120"/>
              <w:jc w:val="center"/>
              <w:rPr>
                <w:rFonts w:ascii="GHEA Grapalat" w:hAnsi="GHEA Grapalat"/>
                <w:sz w:val="20"/>
                <w:szCs w:val="20"/>
              </w:rPr>
            </w:pPr>
          </w:p>
        </w:tc>
      </w:tr>
    </w:tbl>
    <w:p w14:paraId="3191AEDF"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A54A8D" w:rsidRDefault="004E4AC1" w:rsidP="004E4AC1">
      <w:pPr>
        <w:jc w:val="both"/>
        <w:rPr>
          <w:rFonts w:ascii="GHEA Grapalat" w:hAnsi="GHEA Grapalat"/>
        </w:rPr>
      </w:pPr>
      <w:r w:rsidRPr="00A54A8D">
        <w:rPr>
          <w:rFonts w:ascii="GHEA Grapalat" w:hAnsi="GHEA Grapalat"/>
          <w:lang w:val="es-ES"/>
        </w:rPr>
        <w:t xml:space="preserve">       </w:t>
      </w:r>
      <w:r w:rsidRPr="00A54A8D">
        <w:rPr>
          <w:rFonts w:ascii="GHEA Grapalat" w:hAnsi="GHEA Grapalat"/>
        </w:rPr>
        <w:t xml:space="preserve">Прилагаются письменные согласия утвержденные специалистами, указанными в настоящей информации, </w:t>
      </w:r>
      <w:r w:rsidRPr="00A54A8D">
        <w:rPr>
          <w:rStyle w:val="ezkurwreuab5ozgtqnkl"/>
          <w:rFonts w:ascii="GHEA Grapalat" w:hAnsi="GHEA Grapalat"/>
        </w:rPr>
        <w:t xml:space="preserve">об их </w:t>
      </w:r>
      <w:r w:rsidRPr="00A54A8D">
        <w:rPr>
          <w:rFonts w:ascii="GHEA Grapalat" w:hAnsi="GHEA Grapalat"/>
        </w:rPr>
        <w:t>включении в выполняемые работы, а также документы, требуемые приглашением.</w:t>
      </w:r>
    </w:p>
    <w:p w14:paraId="20EC5166" w14:textId="77777777" w:rsidR="004E4AC1" w:rsidRPr="00A54A8D" w:rsidRDefault="004E4AC1" w:rsidP="004E4AC1">
      <w:pPr>
        <w:jc w:val="both"/>
        <w:rPr>
          <w:rFonts w:ascii="GHEA Grapalat" w:hAnsi="GHEA Grapalat"/>
        </w:rPr>
      </w:pPr>
    </w:p>
    <w:p w14:paraId="24FB833C" w14:textId="77777777" w:rsidR="004E4AC1" w:rsidRPr="00A54A8D" w:rsidRDefault="004E4AC1" w:rsidP="004E4AC1">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5FE64BB8" w14:textId="77777777" w:rsidR="004E4AC1" w:rsidRPr="00A54A8D" w:rsidRDefault="004E4AC1" w:rsidP="004E4AC1">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Pr="00A54A8D">
        <w:rPr>
          <w:rFonts w:ascii="GHEA Grapalat" w:hAnsi="GHEA Grapalat"/>
          <w:sz w:val="16"/>
        </w:rPr>
        <w:tab/>
        <w:t>подпись</w:t>
      </w:r>
    </w:p>
    <w:p w14:paraId="20F3B128" w14:textId="77777777" w:rsidR="004E4AC1" w:rsidRPr="00A54A8D" w:rsidRDefault="004E4AC1" w:rsidP="004E4AC1">
      <w:pPr>
        <w:widowControl w:val="0"/>
        <w:spacing w:after="160"/>
        <w:jc w:val="right"/>
        <w:rPr>
          <w:rFonts w:ascii="GHEA Grapalat" w:hAnsi="GHEA Grapalat"/>
        </w:rPr>
      </w:pPr>
    </w:p>
    <w:p w14:paraId="3FE000CE" w14:textId="77777777" w:rsidR="004E4AC1" w:rsidRPr="00A54A8D" w:rsidRDefault="004E4AC1" w:rsidP="004E4AC1">
      <w:pPr>
        <w:widowControl w:val="0"/>
        <w:spacing w:after="160"/>
        <w:jc w:val="right"/>
        <w:rPr>
          <w:rFonts w:ascii="GHEA Grapalat" w:hAnsi="GHEA Grapalat"/>
        </w:rPr>
      </w:pPr>
      <w:r w:rsidRPr="00A54A8D">
        <w:rPr>
          <w:rFonts w:ascii="GHEA Grapalat" w:hAnsi="GHEA Grapalat"/>
        </w:rPr>
        <w:t>М. П.</w:t>
      </w:r>
    </w:p>
    <w:p w14:paraId="0F8BBE4C" w14:textId="77777777" w:rsidR="004E4AC1" w:rsidRPr="00A54A8D" w:rsidRDefault="004E4AC1" w:rsidP="004E4AC1">
      <w:pPr>
        <w:rPr>
          <w:rFonts w:ascii="GHEA Grapalat" w:hAnsi="GHEA Grapalat"/>
          <w:b/>
        </w:rPr>
      </w:pPr>
      <w:r w:rsidRPr="00A54A8D">
        <w:rPr>
          <w:rFonts w:ascii="GHEA Grapalat" w:hAnsi="GHEA Grapalat"/>
          <w:b/>
        </w:rPr>
        <w:br w:type="page"/>
      </w:r>
    </w:p>
    <w:p w14:paraId="7F102CD1" w14:textId="77777777" w:rsidR="001E7EAA" w:rsidRPr="00A54A8D" w:rsidRDefault="001E7EAA" w:rsidP="00DB6B33">
      <w:pPr>
        <w:jc w:val="right"/>
        <w:rPr>
          <w:rFonts w:ascii="GHEA Grapalat" w:hAnsi="GHEA Grapalat"/>
          <w:b/>
        </w:rPr>
      </w:pPr>
    </w:p>
    <w:p w14:paraId="642F6BE8" w14:textId="128AE599" w:rsidR="00DB6B33" w:rsidRPr="00A54A8D" w:rsidRDefault="00DB6B33" w:rsidP="00DB6B33">
      <w:pPr>
        <w:jc w:val="right"/>
        <w:rPr>
          <w:rFonts w:ascii="GHEA Grapalat" w:hAnsi="GHEA Grapalat"/>
          <w:b/>
        </w:rPr>
      </w:pPr>
      <w:r w:rsidRPr="00A54A8D">
        <w:rPr>
          <w:rFonts w:ascii="GHEA Grapalat" w:hAnsi="GHEA Grapalat"/>
          <w:b/>
        </w:rPr>
        <w:t>Приложение 1.</w:t>
      </w:r>
      <w:r w:rsidR="00D54B46" w:rsidRPr="00A54A8D">
        <w:rPr>
          <w:rFonts w:ascii="GHEA Grapalat" w:hAnsi="GHEA Grapalat"/>
          <w:b/>
        </w:rPr>
        <w:t>2</w:t>
      </w:r>
      <w:r w:rsidRPr="00A54A8D">
        <w:rPr>
          <w:rFonts w:ascii="GHEA Grapalat" w:hAnsi="GHEA Grapalat"/>
          <w:b/>
        </w:rPr>
        <w:t xml:space="preserve"> </w:t>
      </w:r>
    </w:p>
    <w:p w14:paraId="0A4B8178" w14:textId="5AB09AC3" w:rsidR="00DB6B33" w:rsidRPr="00A54A8D" w:rsidRDefault="00DB6B33" w:rsidP="00DB6B33">
      <w:pPr>
        <w:jc w:val="right"/>
        <w:rPr>
          <w:rFonts w:ascii="GHEA Grapalat" w:hAnsi="GHEA Grapalat"/>
          <w:b/>
        </w:rPr>
      </w:pPr>
      <w:r w:rsidRPr="00A54A8D">
        <w:rPr>
          <w:rFonts w:ascii="GHEA Grapalat" w:hAnsi="GHEA Grapalat"/>
          <w:b/>
        </w:rPr>
        <w:t xml:space="preserve">к Приглашению на </w:t>
      </w:r>
      <w:r w:rsidR="00916B57" w:rsidRPr="00A54A8D">
        <w:rPr>
          <w:rFonts w:ascii="GHEA Grapalat" w:hAnsi="GHEA Grapalat"/>
          <w:b/>
        </w:rPr>
        <w:t>запрос котировок</w:t>
      </w:r>
    </w:p>
    <w:p w14:paraId="0DB29870" w14:textId="757A59CF" w:rsidR="00DB6B33" w:rsidRPr="00A54A8D"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54A8D">
        <w:rPr>
          <w:rFonts w:ascii="GHEA Grapalat" w:hAnsi="GHEA Grapalat"/>
          <w:b/>
          <w:sz w:val="24"/>
          <w:szCs w:val="24"/>
        </w:rPr>
        <w:t xml:space="preserve">под кодом </w:t>
      </w:r>
      <w:r w:rsidR="00B838F5">
        <w:rPr>
          <w:rFonts w:ascii="GHEA Grapalat" w:hAnsi="GHEA Grapalat"/>
          <w:b/>
          <w:i w:val="0"/>
          <w:sz w:val="24"/>
          <w:szCs w:val="24"/>
        </w:rPr>
        <w:t>ԵՔ-ԳՀԽԾՁԲ-</w:t>
      </w:r>
      <w:r w:rsidR="00640D43">
        <w:rPr>
          <w:rFonts w:ascii="GHEA Grapalat" w:hAnsi="GHEA Grapalat"/>
          <w:b/>
          <w:i w:val="0"/>
          <w:sz w:val="24"/>
          <w:szCs w:val="24"/>
        </w:rPr>
        <w:t>26/7</w:t>
      </w:r>
    </w:p>
    <w:p w14:paraId="178EAAE0"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ФОРМА</w:t>
      </w:r>
    </w:p>
    <w:p w14:paraId="265EB748"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ДЕКЛАРАЦИИ О РЕАЛЬНЫХ  БЕНЕФИЦИАРАХ</w:t>
      </w:r>
    </w:p>
    <w:p w14:paraId="1AA9F93D" w14:textId="77777777" w:rsidR="00AC34B0" w:rsidRPr="00A54A8D" w:rsidRDefault="00AC34B0" w:rsidP="00AC34B0">
      <w:pPr>
        <w:ind w:left="360" w:hanging="360"/>
        <w:jc w:val="center"/>
        <w:rPr>
          <w:rFonts w:ascii="GHEA Grapalat" w:eastAsia="GHEA Grapalat" w:hAnsi="GHEA Grapalat" w:cs="GHEA Grapalat"/>
          <w:b/>
        </w:rPr>
      </w:pPr>
    </w:p>
    <w:p w14:paraId="05CB467F"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t>Организация</w:t>
      </w:r>
    </w:p>
    <w:p w14:paraId="625C257D"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54A8D" w14:paraId="357E7884" w14:textId="77777777" w:rsidTr="00DF1F49">
        <w:tc>
          <w:tcPr>
            <w:tcW w:w="2836" w:type="dxa"/>
            <w:shd w:val="clear" w:color="auto" w:fill="D9E2F3"/>
            <w:vAlign w:val="center"/>
          </w:tcPr>
          <w:p w14:paraId="041724D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06EC622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1BE6014" w14:textId="77777777" w:rsidTr="00DF1F49">
        <w:tc>
          <w:tcPr>
            <w:tcW w:w="2836" w:type="dxa"/>
            <w:shd w:val="clear" w:color="auto" w:fill="D9E2F3"/>
            <w:vAlign w:val="center"/>
          </w:tcPr>
          <w:p w14:paraId="4FE22D9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E1CD00F" w14:textId="77777777" w:rsidTr="00DF1F49">
        <w:tc>
          <w:tcPr>
            <w:tcW w:w="2836" w:type="dxa"/>
            <w:shd w:val="clear" w:color="auto" w:fill="D9E2F3"/>
            <w:vAlign w:val="center"/>
          </w:tcPr>
          <w:p w14:paraId="2F78E38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C21EB6A" w14:textId="77777777" w:rsidTr="00DF1F49">
        <w:tc>
          <w:tcPr>
            <w:tcW w:w="2836" w:type="dxa"/>
            <w:shd w:val="clear" w:color="auto" w:fill="D9E2F3"/>
            <w:vAlign w:val="center"/>
          </w:tcPr>
          <w:p w14:paraId="2266ADC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FCB4F9" w14:textId="77777777" w:rsidTr="00DF1F49">
        <w:tc>
          <w:tcPr>
            <w:tcW w:w="2836" w:type="dxa"/>
            <w:shd w:val="clear" w:color="auto" w:fill="D9E2F3"/>
            <w:vAlign w:val="center"/>
          </w:tcPr>
          <w:p w14:paraId="7C51263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Адрес </w:t>
            </w:r>
            <w:ins w:id="13" w:author="Inesa Kocharyan" w:date="2021-08-30T12:39:00Z">
              <w:r w:rsidRPr="00A54A8D">
                <w:rPr>
                  <w:rFonts w:ascii="GHEA Grapalat" w:eastAsia="GHEA Grapalat" w:hAnsi="GHEA Grapalat" w:cs="GHEA Grapalat"/>
                  <w:color w:val="000000"/>
                </w:rPr>
                <w:t xml:space="preserve"> </w:t>
              </w:r>
            </w:ins>
            <w:r w:rsidRPr="00A54A8D">
              <w:rPr>
                <w:rFonts w:ascii="GHEA Grapalat" w:eastAsia="GHEA Grapalat" w:hAnsi="GHEA Grapalat" w:cs="GHEA Grapalat"/>
                <w:color w:val="000000"/>
              </w:rPr>
              <w:t>регистрации</w:t>
            </w:r>
          </w:p>
        </w:tc>
        <w:tc>
          <w:tcPr>
            <w:tcW w:w="6180" w:type="dxa"/>
            <w:vAlign w:val="center"/>
          </w:tcPr>
          <w:p w14:paraId="5033C44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94397C7" w14:textId="77777777" w:rsidTr="00DF1F49">
        <w:tc>
          <w:tcPr>
            <w:tcW w:w="2836" w:type="dxa"/>
            <w:shd w:val="clear" w:color="auto" w:fill="D9E2F3"/>
            <w:vAlign w:val="center"/>
          </w:tcPr>
          <w:p w14:paraId="35B7999C"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A54A8D" w:rsidRDefault="00AC34B0" w:rsidP="00DF1F49">
            <w:pPr>
              <w:spacing w:before="240" w:after="240"/>
              <w:ind w:left="993" w:hanging="851"/>
              <w:rPr>
                <w:rFonts w:ascii="GHEA Grapalat" w:eastAsia="GHEA Grapalat" w:hAnsi="GHEA Grapalat" w:cs="GHEA Grapalat"/>
              </w:rPr>
            </w:pPr>
          </w:p>
        </w:tc>
      </w:tr>
      <w:tr w:rsidR="00AC34B0" w:rsidRPr="00A54A8D" w14:paraId="2A05A6FA" w14:textId="77777777" w:rsidTr="00DF1F49">
        <w:tc>
          <w:tcPr>
            <w:tcW w:w="2836" w:type="dxa"/>
            <w:shd w:val="clear" w:color="auto" w:fill="D9E2F3"/>
            <w:vAlign w:val="center"/>
          </w:tcPr>
          <w:p w14:paraId="7122857B" w14:textId="77777777" w:rsidR="00AC34B0" w:rsidRPr="00A54A8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A54A8D"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EDF572A" w14:textId="77777777" w:rsidTr="00DF1F49">
        <w:tc>
          <w:tcPr>
            <w:tcW w:w="2835" w:type="dxa"/>
            <w:shd w:val="clear" w:color="auto" w:fill="D9E2F3"/>
            <w:vAlign w:val="center"/>
          </w:tcPr>
          <w:p w14:paraId="7550CD5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14EAD90" w14:textId="77777777" w:rsidTr="00DF1F49">
        <w:trPr>
          <w:trHeight w:val="1487"/>
        </w:trPr>
        <w:tc>
          <w:tcPr>
            <w:tcW w:w="2835" w:type="dxa"/>
            <w:shd w:val="clear" w:color="auto" w:fill="D9E2F3"/>
            <w:vAlign w:val="center"/>
          </w:tcPr>
          <w:p w14:paraId="591FE4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A54A8D" w:rsidRDefault="00AC34B0" w:rsidP="00DF1F49">
            <w:pPr>
              <w:spacing w:before="240" w:after="240"/>
              <w:rPr>
                <w:rFonts w:ascii="GHEA Grapalat" w:eastAsia="GHEA Grapalat" w:hAnsi="GHEA Grapalat" w:cs="GHEA Grapalat"/>
              </w:rPr>
            </w:pPr>
          </w:p>
        </w:tc>
      </w:tr>
    </w:tbl>
    <w:p w14:paraId="12652B6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06972C58" w14:textId="77777777" w:rsidTr="00DF1F49">
        <w:tc>
          <w:tcPr>
            <w:tcW w:w="2835" w:type="dxa"/>
            <w:shd w:val="clear" w:color="auto" w:fill="D9E2F3"/>
            <w:vAlign w:val="center"/>
          </w:tcPr>
          <w:p w14:paraId="4E3FE4B1"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8CBF1E7" w14:textId="77777777" w:rsidTr="00DF1F49">
        <w:tc>
          <w:tcPr>
            <w:tcW w:w="2835" w:type="dxa"/>
            <w:shd w:val="clear" w:color="auto" w:fill="D9E2F3"/>
            <w:vAlign w:val="center"/>
          </w:tcPr>
          <w:p w14:paraId="708CD002"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310B2E5" w14:textId="77777777" w:rsidTr="00DF1F49">
        <w:tc>
          <w:tcPr>
            <w:tcW w:w="2835" w:type="dxa"/>
            <w:shd w:val="clear" w:color="auto" w:fill="D9E2F3"/>
            <w:vAlign w:val="center"/>
          </w:tcPr>
          <w:p w14:paraId="730C1F0E"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A54A8D" w:rsidRDefault="00AC34B0" w:rsidP="00DF1F49">
            <w:pPr>
              <w:spacing w:before="240" w:after="240"/>
              <w:rPr>
                <w:rFonts w:ascii="GHEA Grapalat" w:eastAsia="GHEA Grapalat" w:hAnsi="GHEA Grapalat" w:cs="GHEA Grapalat"/>
              </w:rPr>
            </w:pPr>
          </w:p>
        </w:tc>
      </w:tr>
    </w:tbl>
    <w:p w14:paraId="02ABBA6F" w14:textId="77777777" w:rsidR="00AC34B0" w:rsidRPr="00A54A8D" w:rsidRDefault="00AC34B0" w:rsidP="00AC34B0">
      <w:pPr>
        <w:rPr>
          <w:rFonts w:ascii="GHEA Grapalat" w:eastAsia="GHEA Grapalat" w:hAnsi="GHEA Grapalat" w:cs="GHEA Grapalat"/>
        </w:rPr>
      </w:pPr>
    </w:p>
    <w:p w14:paraId="111BF37E" w14:textId="77777777" w:rsidR="00AC34B0" w:rsidRPr="00A54A8D" w:rsidRDefault="00AC34B0" w:rsidP="00AC34B0">
      <w:pPr>
        <w:rPr>
          <w:rFonts w:ascii="GHEA Grapalat" w:eastAsia="GHEA Grapalat" w:hAnsi="GHEA Grapalat" w:cs="GHEA Grapalat"/>
        </w:rPr>
      </w:pPr>
      <w:r w:rsidRPr="00A54A8D">
        <w:rPr>
          <w:rFonts w:ascii="GHEA Grapalat" w:hAnsi="GHEA Grapalat"/>
        </w:rPr>
        <w:br w:type="page"/>
      </w:r>
    </w:p>
    <w:p w14:paraId="7858E0F8"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54A8D">
        <w:rPr>
          <w:rFonts w:ascii="GHEA Grapalat" w:eastAsia="GHEA Grapalat" w:hAnsi="GHEA Grapalat" w:cs="GHEA Grapalat"/>
          <w:b/>
          <w:color w:val="000000"/>
        </w:rPr>
        <w:lastRenderedPageBreak/>
        <w:t>Данные листинга  акций</w:t>
      </w:r>
    </w:p>
    <w:p w14:paraId="04BB83C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F970D71" w14:textId="77777777" w:rsidTr="00DF1F49">
        <w:tc>
          <w:tcPr>
            <w:tcW w:w="2835" w:type="dxa"/>
            <w:shd w:val="clear" w:color="auto" w:fill="D9E2F3"/>
            <w:vAlign w:val="center"/>
          </w:tcPr>
          <w:p w14:paraId="28BB428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7EFFC3C" w14:textId="77777777" w:rsidTr="00DF1F49">
        <w:tc>
          <w:tcPr>
            <w:tcW w:w="2835" w:type="dxa"/>
            <w:shd w:val="clear" w:color="auto" w:fill="D9E2F3"/>
            <w:vAlign w:val="center"/>
          </w:tcPr>
          <w:p w14:paraId="40EB99A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A54A8D" w:rsidRDefault="00AC34B0" w:rsidP="00DF1F49">
            <w:pPr>
              <w:spacing w:before="240" w:after="240"/>
              <w:rPr>
                <w:rFonts w:ascii="GHEA Grapalat" w:eastAsia="GHEA Grapalat" w:hAnsi="GHEA Grapalat" w:cs="GHEA Grapalat"/>
              </w:rPr>
            </w:pPr>
          </w:p>
        </w:tc>
      </w:tr>
    </w:tbl>
    <w:p w14:paraId="6CAC3554"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081E879" w14:textId="77777777" w:rsidTr="00DF1F49">
        <w:tc>
          <w:tcPr>
            <w:tcW w:w="2835" w:type="dxa"/>
            <w:shd w:val="clear" w:color="auto" w:fill="D9E2F3"/>
            <w:vAlign w:val="center"/>
          </w:tcPr>
          <w:p w14:paraId="2586C5D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3E5F7E6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373394" w14:textId="77777777" w:rsidTr="00DF1F49">
        <w:tc>
          <w:tcPr>
            <w:tcW w:w="2835" w:type="dxa"/>
            <w:shd w:val="clear" w:color="auto" w:fill="D9E2F3"/>
            <w:vAlign w:val="center"/>
          </w:tcPr>
          <w:p w14:paraId="42C051B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r w:rsidRPr="00A54A8D">
              <w:t xml:space="preserve"> </w:t>
            </w:r>
          </w:p>
        </w:tc>
        <w:tc>
          <w:tcPr>
            <w:tcW w:w="6180" w:type="dxa"/>
            <w:vAlign w:val="center"/>
          </w:tcPr>
          <w:p w14:paraId="670C62C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B9FCD4" w14:textId="77777777" w:rsidTr="00DF1F49">
        <w:tc>
          <w:tcPr>
            <w:tcW w:w="2835" w:type="dxa"/>
            <w:shd w:val="clear" w:color="auto" w:fill="D9E2F3"/>
            <w:vAlign w:val="center"/>
          </w:tcPr>
          <w:p w14:paraId="1DC29E3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6A42B0A" w14:textId="77777777" w:rsidTr="00DF1F49">
        <w:tc>
          <w:tcPr>
            <w:tcW w:w="2835" w:type="dxa"/>
            <w:shd w:val="clear" w:color="auto" w:fill="D9E2F3"/>
            <w:vAlign w:val="center"/>
          </w:tcPr>
          <w:p w14:paraId="662546C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16F1DA" w14:textId="77777777" w:rsidTr="00DF1F49">
        <w:tc>
          <w:tcPr>
            <w:tcW w:w="2835" w:type="dxa"/>
            <w:shd w:val="clear" w:color="auto" w:fill="D9E2F3"/>
            <w:vAlign w:val="center"/>
          </w:tcPr>
          <w:p w14:paraId="4314058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05A9C94" w14:textId="77777777" w:rsidTr="00DF1F49">
        <w:trPr>
          <w:trHeight w:val="1361"/>
        </w:trPr>
        <w:tc>
          <w:tcPr>
            <w:tcW w:w="2835" w:type="dxa"/>
            <w:shd w:val="clear" w:color="auto" w:fill="D9E2F3"/>
            <w:vAlign w:val="center"/>
          </w:tcPr>
          <w:p w14:paraId="754921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C8BBD2" w14:textId="77777777" w:rsidTr="00DF1F49">
        <w:tc>
          <w:tcPr>
            <w:tcW w:w="2835" w:type="dxa"/>
            <w:shd w:val="clear" w:color="auto" w:fill="D9E2F3"/>
            <w:vAlign w:val="center"/>
          </w:tcPr>
          <w:p w14:paraId="0F35D0E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A54A8D" w:rsidRDefault="00AC34B0" w:rsidP="00DF1F49">
            <w:pPr>
              <w:spacing w:before="240" w:after="240"/>
              <w:rPr>
                <w:rFonts w:ascii="GHEA Grapalat" w:eastAsia="GHEA Grapalat" w:hAnsi="GHEA Grapalat" w:cs="GHEA Grapalat"/>
              </w:rPr>
            </w:pPr>
          </w:p>
        </w:tc>
      </w:tr>
    </w:tbl>
    <w:p w14:paraId="6CDA54E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54A8D">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1A3DBE85" w14:textId="77777777" w:rsidTr="00DF1F49">
        <w:tc>
          <w:tcPr>
            <w:tcW w:w="2836" w:type="dxa"/>
            <w:shd w:val="clear" w:color="auto" w:fill="D9E2F3"/>
            <w:vAlign w:val="center"/>
          </w:tcPr>
          <w:p w14:paraId="0EF83E85" w14:textId="77777777" w:rsidR="00AC34B0" w:rsidRPr="00A54A8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678D9F" w14:textId="77777777" w:rsidTr="00DF1F49">
        <w:tc>
          <w:tcPr>
            <w:tcW w:w="2836" w:type="dxa"/>
            <w:shd w:val="clear" w:color="auto" w:fill="D9E2F3"/>
            <w:vAlign w:val="center"/>
          </w:tcPr>
          <w:p w14:paraId="4DC2AED6" w14:textId="77777777" w:rsidR="00AC34B0" w:rsidRPr="00A54A8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78" w:type="dxa"/>
            <w:vAlign w:val="center"/>
          </w:tcPr>
          <w:p w14:paraId="40BA1C4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Прямое участие</w:t>
            </w:r>
          </w:p>
          <w:p w14:paraId="3EDB0BFC"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Косвенное участие</w:t>
            </w:r>
          </w:p>
        </w:tc>
      </w:tr>
    </w:tbl>
    <w:p w14:paraId="43B10D1D"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rPr>
      </w:pPr>
      <w:r w:rsidRPr="00A54A8D">
        <w:rPr>
          <w:rFonts w:ascii="GHEA Grapalat" w:hAnsi="GHEA Grapalat"/>
        </w:rPr>
        <w:br w:type="page"/>
      </w:r>
    </w:p>
    <w:p w14:paraId="7A50F137"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2C19B6DB" w14:textId="77777777" w:rsidTr="00DF1F49">
        <w:tc>
          <w:tcPr>
            <w:tcW w:w="2837" w:type="dxa"/>
            <w:shd w:val="clear" w:color="auto" w:fill="D9E2F3"/>
            <w:vAlign w:val="center"/>
          </w:tcPr>
          <w:p w14:paraId="33377EB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843362D" w14:textId="77777777" w:rsidTr="00DF1F49">
        <w:tc>
          <w:tcPr>
            <w:tcW w:w="2837" w:type="dxa"/>
            <w:shd w:val="clear" w:color="auto" w:fill="D9E2F3"/>
            <w:vAlign w:val="center"/>
          </w:tcPr>
          <w:p w14:paraId="7188BFA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4B5698" w14:textId="77777777" w:rsidTr="00DF1F49">
        <w:tc>
          <w:tcPr>
            <w:tcW w:w="2837" w:type="dxa"/>
            <w:shd w:val="clear" w:color="auto" w:fill="D9E2F3"/>
            <w:vAlign w:val="center"/>
          </w:tcPr>
          <w:p w14:paraId="0582203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807CF91" w14:textId="77777777" w:rsidTr="00DF1F49">
        <w:tc>
          <w:tcPr>
            <w:tcW w:w="2837" w:type="dxa"/>
            <w:shd w:val="clear" w:color="auto" w:fill="D9E2F3"/>
            <w:vAlign w:val="center"/>
          </w:tcPr>
          <w:p w14:paraId="4F45FF20"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B595CD8"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3E4BABB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5EB2D51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24AF5E1" w14:textId="77777777" w:rsidTr="00DF1F49">
        <w:tc>
          <w:tcPr>
            <w:tcW w:w="2837" w:type="dxa"/>
            <w:shd w:val="clear" w:color="auto" w:fill="D9E2F3"/>
            <w:vAlign w:val="center"/>
          </w:tcPr>
          <w:p w14:paraId="0DA52D3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AA3A019" w14:textId="77777777" w:rsidTr="00DF1F49">
        <w:tc>
          <w:tcPr>
            <w:tcW w:w="2837" w:type="dxa"/>
            <w:shd w:val="clear" w:color="auto" w:fill="D9E2F3"/>
            <w:vAlign w:val="center"/>
          </w:tcPr>
          <w:p w14:paraId="20C7934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5F3B22F" w14:textId="77777777" w:rsidTr="00DF1F49">
        <w:tc>
          <w:tcPr>
            <w:tcW w:w="2837" w:type="dxa"/>
            <w:shd w:val="clear" w:color="auto" w:fill="D9E2F3"/>
            <w:vAlign w:val="center"/>
          </w:tcPr>
          <w:p w14:paraId="42418A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6180" w:type="dxa"/>
            <w:vAlign w:val="center"/>
          </w:tcPr>
          <w:p w14:paraId="676417D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0B1D718" w14:textId="77777777" w:rsidTr="00DF1F49">
        <w:tc>
          <w:tcPr>
            <w:tcW w:w="2837" w:type="dxa"/>
            <w:shd w:val="clear" w:color="auto" w:fill="D9E2F3"/>
            <w:vAlign w:val="center"/>
          </w:tcPr>
          <w:p w14:paraId="71075A1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217F3D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2BF2E7C2"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6195707C" w14:textId="77777777" w:rsidR="00AC34B0" w:rsidRPr="00A54A8D" w:rsidRDefault="00AC34B0" w:rsidP="00AC34B0">
      <w:pPr>
        <w:rPr>
          <w:rFonts w:ascii="GHEA Grapalat" w:eastAsia="GHEA Grapalat" w:hAnsi="GHEA Grapalat" w:cs="GHEA Grapalat"/>
          <w:b/>
        </w:rPr>
      </w:pPr>
      <w:r w:rsidRPr="00A54A8D">
        <w:rPr>
          <w:rFonts w:ascii="GHEA Grapalat" w:hAnsi="GHEA Grapalat"/>
        </w:rPr>
        <w:br w:type="page"/>
      </w:r>
    </w:p>
    <w:p w14:paraId="3D092ACD"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Данные реального бенефициара</w:t>
      </w:r>
    </w:p>
    <w:p w14:paraId="23BBC793"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53F99EC4" w14:textId="77777777" w:rsidTr="00DF1F49">
        <w:tc>
          <w:tcPr>
            <w:tcW w:w="2836" w:type="dxa"/>
            <w:shd w:val="clear" w:color="auto" w:fill="D9E2F3"/>
            <w:vAlign w:val="center"/>
          </w:tcPr>
          <w:p w14:paraId="75E428B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w:t>
            </w:r>
          </w:p>
        </w:tc>
        <w:tc>
          <w:tcPr>
            <w:tcW w:w="6178" w:type="dxa"/>
            <w:vAlign w:val="center"/>
          </w:tcPr>
          <w:p w14:paraId="4CFAFE4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C07A01" w14:textId="77777777" w:rsidTr="00DF1F49">
        <w:tc>
          <w:tcPr>
            <w:tcW w:w="2836" w:type="dxa"/>
            <w:shd w:val="clear" w:color="auto" w:fill="D9E2F3"/>
            <w:vAlign w:val="center"/>
          </w:tcPr>
          <w:p w14:paraId="2A4CAF2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w:t>
            </w:r>
          </w:p>
        </w:tc>
        <w:tc>
          <w:tcPr>
            <w:tcW w:w="6178" w:type="dxa"/>
            <w:vAlign w:val="center"/>
          </w:tcPr>
          <w:p w14:paraId="5AE83ED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D737712" w14:textId="77777777" w:rsidTr="00DF1F49">
        <w:tc>
          <w:tcPr>
            <w:tcW w:w="2836" w:type="dxa"/>
            <w:shd w:val="clear" w:color="auto" w:fill="D9E2F3"/>
            <w:vAlign w:val="center"/>
          </w:tcPr>
          <w:p w14:paraId="65154A6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28D5AA3" w14:textId="77777777" w:rsidTr="00DF1F49">
        <w:tc>
          <w:tcPr>
            <w:tcW w:w="2836" w:type="dxa"/>
            <w:shd w:val="clear" w:color="auto" w:fill="D9E2F3"/>
            <w:vAlign w:val="center"/>
          </w:tcPr>
          <w:p w14:paraId="51ABE19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72D1694" w14:textId="77777777" w:rsidTr="00DF1F49">
        <w:tc>
          <w:tcPr>
            <w:tcW w:w="2836" w:type="dxa"/>
            <w:shd w:val="clear" w:color="auto" w:fill="D9E2F3"/>
            <w:vAlign w:val="center"/>
          </w:tcPr>
          <w:p w14:paraId="73DAF95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Гражданство</w:t>
            </w:r>
          </w:p>
        </w:tc>
        <w:tc>
          <w:tcPr>
            <w:tcW w:w="6178" w:type="dxa"/>
            <w:vAlign w:val="center"/>
          </w:tcPr>
          <w:p w14:paraId="329CDF3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BB07AFF" w14:textId="77777777" w:rsidTr="00DF1F49">
        <w:tc>
          <w:tcPr>
            <w:tcW w:w="2836" w:type="dxa"/>
            <w:shd w:val="clear" w:color="auto" w:fill="D9E2F3"/>
            <w:vAlign w:val="center"/>
          </w:tcPr>
          <w:p w14:paraId="27C8096E"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A54A8D" w:rsidRDefault="00AC34B0" w:rsidP="00DF1F49">
            <w:pPr>
              <w:spacing w:before="240" w:after="240"/>
              <w:rPr>
                <w:rFonts w:ascii="GHEA Grapalat" w:eastAsia="GHEA Grapalat" w:hAnsi="GHEA Grapalat" w:cs="GHEA Grapalat"/>
              </w:rPr>
            </w:pPr>
          </w:p>
        </w:tc>
      </w:tr>
    </w:tbl>
    <w:p w14:paraId="6C6B69F7"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54A8D" w14:paraId="73DC1618" w14:textId="77777777" w:rsidTr="00DF1F49">
        <w:tc>
          <w:tcPr>
            <w:tcW w:w="2977" w:type="dxa"/>
            <w:shd w:val="clear" w:color="auto" w:fill="D9E2F3"/>
            <w:vAlign w:val="center"/>
          </w:tcPr>
          <w:p w14:paraId="6FCD272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Тип документа</w:t>
            </w:r>
          </w:p>
        </w:tc>
        <w:tc>
          <w:tcPr>
            <w:tcW w:w="6464" w:type="dxa"/>
            <w:vAlign w:val="center"/>
          </w:tcPr>
          <w:p w14:paraId="2C632DA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A28FFD3" w14:textId="77777777" w:rsidTr="00DF1F49">
        <w:tc>
          <w:tcPr>
            <w:tcW w:w="2977" w:type="dxa"/>
            <w:shd w:val="clear" w:color="auto" w:fill="D9E2F3"/>
            <w:vAlign w:val="center"/>
          </w:tcPr>
          <w:p w14:paraId="5D48852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F62BB67" w14:textId="77777777" w:rsidTr="00DF1F49">
        <w:tc>
          <w:tcPr>
            <w:tcW w:w="2977" w:type="dxa"/>
            <w:shd w:val="clear" w:color="auto" w:fill="D9E2F3"/>
            <w:vAlign w:val="center"/>
          </w:tcPr>
          <w:p w14:paraId="21EB21F0" w14:textId="77777777" w:rsidR="00AC34B0" w:rsidRPr="00A54A8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336A9B" w14:textId="77777777" w:rsidTr="00DF1F49">
        <w:tc>
          <w:tcPr>
            <w:tcW w:w="2977" w:type="dxa"/>
            <w:shd w:val="clear" w:color="auto" w:fill="D9E2F3"/>
            <w:vAlign w:val="center"/>
          </w:tcPr>
          <w:p w14:paraId="59BC267F" w14:textId="77777777" w:rsidR="00AC34B0" w:rsidRPr="00A54A8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54A8D">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21F7127" w14:textId="77777777" w:rsidTr="00DF1F49">
        <w:tc>
          <w:tcPr>
            <w:tcW w:w="2977" w:type="dxa"/>
            <w:shd w:val="clear" w:color="auto" w:fill="D9E2F3"/>
            <w:vAlign w:val="center"/>
          </w:tcPr>
          <w:p w14:paraId="0B8DA4D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A54A8D" w:rsidRDefault="00AC34B0" w:rsidP="00DF1F49">
            <w:pPr>
              <w:spacing w:before="240" w:after="240"/>
              <w:rPr>
                <w:rFonts w:ascii="GHEA Grapalat" w:eastAsia="GHEA Grapalat" w:hAnsi="GHEA Grapalat" w:cs="GHEA Grapalat"/>
              </w:rPr>
            </w:pPr>
          </w:p>
        </w:tc>
      </w:tr>
    </w:tbl>
    <w:p w14:paraId="2B44ABFA"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54A8D" w14:paraId="24ACF323" w14:textId="77777777" w:rsidTr="00DF1F49">
        <w:tc>
          <w:tcPr>
            <w:tcW w:w="2943" w:type="dxa"/>
            <w:shd w:val="clear" w:color="auto" w:fill="D9E2F3"/>
            <w:vAlign w:val="center"/>
          </w:tcPr>
          <w:p w14:paraId="0486624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072" w:type="dxa"/>
            <w:vAlign w:val="center"/>
          </w:tcPr>
          <w:p w14:paraId="3273EF3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62EA835" w14:textId="77777777" w:rsidTr="00DF1F49">
        <w:tc>
          <w:tcPr>
            <w:tcW w:w="2943" w:type="dxa"/>
            <w:shd w:val="clear" w:color="auto" w:fill="D9E2F3"/>
            <w:vAlign w:val="center"/>
          </w:tcPr>
          <w:p w14:paraId="19F85D9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072" w:type="dxa"/>
            <w:vAlign w:val="center"/>
          </w:tcPr>
          <w:p w14:paraId="682BD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9FA7B6" w14:textId="77777777" w:rsidTr="00DF1F49">
        <w:tc>
          <w:tcPr>
            <w:tcW w:w="2943" w:type="dxa"/>
            <w:shd w:val="clear" w:color="auto" w:fill="D9E2F3"/>
            <w:vAlign w:val="center"/>
          </w:tcPr>
          <w:p w14:paraId="76F7E41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56114AB" w14:textId="77777777" w:rsidTr="00DF1F49">
        <w:tc>
          <w:tcPr>
            <w:tcW w:w="2943" w:type="dxa"/>
            <w:shd w:val="clear" w:color="auto" w:fill="D9E2F3"/>
            <w:vAlign w:val="center"/>
          </w:tcPr>
          <w:p w14:paraId="2BF1ECC0" w14:textId="77777777" w:rsidR="00AC34B0" w:rsidRPr="00A54A8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54A8D">
              <w:rPr>
                <w:rFonts w:ascii="GHEA Grapalat" w:eastAsia="GHEA Grapalat" w:hAnsi="GHEA Grapalat" w:cs="GHEA Grapalat"/>
                <w:color w:val="000000"/>
              </w:rPr>
              <w:t xml:space="preserve">Название улицы, здание (дом), </w:t>
            </w:r>
            <w:r w:rsidRPr="00A54A8D">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A54A8D" w:rsidRDefault="00AC34B0" w:rsidP="00DF1F49">
            <w:pPr>
              <w:spacing w:before="240" w:after="240"/>
              <w:rPr>
                <w:rFonts w:ascii="GHEA Grapalat" w:eastAsia="GHEA Grapalat" w:hAnsi="GHEA Grapalat" w:cs="GHEA Grapalat"/>
              </w:rPr>
            </w:pPr>
          </w:p>
        </w:tc>
      </w:tr>
    </w:tbl>
    <w:p w14:paraId="0862B9C5"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54A8D" w14:paraId="0593960E" w14:textId="77777777" w:rsidTr="00DF1F49">
        <w:tc>
          <w:tcPr>
            <w:tcW w:w="2837" w:type="dxa"/>
            <w:shd w:val="clear" w:color="auto" w:fill="D9E2F3"/>
            <w:vAlign w:val="center"/>
          </w:tcPr>
          <w:p w14:paraId="4E7D5F4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178" w:type="dxa"/>
            <w:vAlign w:val="center"/>
          </w:tcPr>
          <w:p w14:paraId="3ABD272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4136CA0" w14:textId="77777777" w:rsidTr="00DF1F49">
        <w:tc>
          <w:tcPr>
            <w:tcW w:w="2837" w:type="dxa"/>
            <w:shd w:val="clear" w:color="auto" w:fill="D9E2F3"/>
            <w:vAlign w:val="center"/>
          </w:tcPr>
          <w:p w14:paraId="09F041E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178" w:type="dxa"/>
            <w:vAlign w:val="center"/>
          </w:tcPr>
          <w:p w14:paraId="611BD6F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71C6B3E" w14:textId="77777777" w:rsidTr="00DF1F49">
        <w:tc>
          <w:tcPr>
            <w:tcW w:w="2837" w:type="dxa"/>
            <w:shd w:val="clear" w:color="auto" w:fill="D9E2F3"/>
            <w:vAlign w:val="center"/>
          </w:tcPr>
          <w:p w14:paraId="783AD8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25D1862" w14:textId="77777777" w:rsidTr="00DF1F49">
        <w:tc>
          <w:tcPr>
            <w:tcW w:w="2837" w:type="dxa"/>
            <w:shd w:val="clear" w:color="auto" w:fill="D9E2F3"/>
            <w:vAlign w:val="center"/>
          </w:tcPr>
          <w:p w14:paraId="184B1E4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A54A8D" w:rsidRDefault="00AC34B0" w:rsidP="00DF1F49">
            <w:pPr>
              <w:spacing w:before="240" w:after="240"/>
              <w:rPr>
                <w:rFonts w:ascii="GHEA Grapalat" w:eastAsia="GHEA Grapalat" w:hAnsi="GHEA Grapalat" w:cs="GHEA Grapalat"/>
              </w:rPr>
            </w:pPr>
          </w:p>
        </w:tc>
      </w:tr>
    </w:tbl>
    <w:p w14:paraId="087D40F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6C25E040" w14:textId="77777777" w:rsidTr="00DF1F49">
        <w:trPr>
          <w:trHeight w:val="924"/>
        </w:trPr>
        <w:tc>
          <w:tcPr>
            <w:tcW w:w="9016" w:type="dxa"/>
            <w:gridSpan w:val="2"/>
            <w:vAlign w:val="center"/>
          </w:tcPr>
          <w:p w14:paraId="48331E80"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54A8D" w14:paraId="2ECEB4EC" w14:textId="77777777" w:rsidTr="00DF1F49">
        <w:trPr>
          <w:trHeight w:val="684"/>
        </w:trPr>
        <w:tc>
          <w:tcPr>
            <w:tcW w:w="4508" w:type="dxa"/>
            <w:shd w:val="clear" w:color="auto" w:fill="D9E2F3"/>
            <w:vAlign w:val="center"/>
          </w:tcPr>
          <w:p w14:paraId="0418E99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9631BCF" w14:textId="77777777" w:rsidTr="00DF1F49">
        <w:trPr>
          <w:trHeight w:val="1282"/>
        </w:trPr>
        <w:tc>
          <w:tcPr>
            <w:tcW w:w="4508" w:type="dxa"/>
            <w:shd w:val="clear" w:color="auto" w:fill="D9E2F3"/>
            <w:vAlign w:val="center"/>
          </w:tcPr>
          <w:p w14:paraId="4AFF8F2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4922FD8B"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E65907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0D98DB4" w14:textId="77777777" w:rsidTr="00DF1F49">
        <w:tc>
          <w:tcPr>
            <w:tcW w:w="9016" w:type="dxa"/>
            <w:gridSpan w:val="2"/>
            <w:vAlign w:val="center"/>
          </w:tcPr>
          <w:p w14:paraId="6A2ECF74"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54A8D" w14:paraId="7886961E" w14:textId="77777777" w:rsidTr="00DF1F49">
        <w:tc>
          <w:tcPr>
            <w:tcW w:w="9016" w:type="dxa"/>
            <w:gridSpan w:val="2"/>
            <w:vAlign w:val="center"/>
          </w:tcPr>
          <w:p w14:paraId="551DEFD5"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54A8D">
              <w:rPr>
                <w:rFonts w:ascii="GHEA Grapalat" w:eastAsia="GHEA Grapalat" w:hAnsi="GHEA Grapalat" w:cs="GHEA Grapalat"/>
                <w:lang w:val="hy-AM"/>
              </w:rPr>
              <w:t>б</w:t>
            </w:r>
            <w:r w:rsidR="00AC34B0" w:rsidRPr="00A54A8D">
              <w:rPr>
                <w:rFonts w:ascii="GHEA Grapalat" w:eastAsia="GHEA Grapalat" w:hAnsi="GHEA Grapalat" w:cs="GHEA Grapalat"/>
              </w:rPr>
              <w:t>"</w:t>
            </w:r>
          </w:p>
        </w:tc>
      </w:tr>
    </w:tbl>
    <w:p w14:paraId="5E39F1A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118EEEC3" w14:textId="77777777" w:rsidTr="00DF1F49">
        <w:trPr>
          <w:trHeight w:val="924"/>
        </w:trPr>
        <w:tc>
          <w:tcPr>
            <w:tcW w:w="9016" w:type="dxa"/>
            <w:gridSpan w:val="2"/>
            <w:vAlign w:val="center"/>
          </w:tcPr>
          <w:p w14:paraId="6FF7D40D"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A54A8D">
              <w:rPr>
                <w:rFonts w:ascii="GHEA Grapalat" w:eastAsia="GHEA Grapalat" w:hAnsi="GHEA Grapalat" w:cs="GHEA Grapalat"/>
              </w:rPr>
              <w:lastRenderedPageBreak/>
              <w:t>юридического лица</w:t>
            </w:r>
          </w:p>
        </w:tc>
      </w:tr>
      <w:tr w:rsidR="00AC34B0" w:rsidRPr="00A54A8D" w14:paraId="7546E3E8" w14:textId="77777777" w:rsidTr="00DF1F49">
        <w:trPr>
          <w:trHeight w:val="684"/>
        </w:trPr>
        <w:tc>
          <w:tcPr>
            <w:tcW w:w="4508" w:type="dxa"/>
            <w:shd w:val="clear" w:color="auto" w:fill="D9E2F3"/>
            <w:vAlign w:val="center"/>
          </w:tcPr>
          <w:p w14:paraId="336A620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4DA7189" w14:textId="77777777" w:rsidTr="00DF1F49">
        <w:trPr>
          <w:trHeight w:val="1282"/>
        </w:trPr>
        <w:tc>
          <w:tcPr>
            <w:tcW w:w="4508" w:type="dxa"/>
            <w:shd w:val="clear" w:color="auto" w:fill="D9E2F3"/>
            <w:vAlign w:val="center"/>
          </w:tcPr>
          <w:p w14:paraId="3BA22E5F"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57D9CC5A"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9816A5E"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29C5A2D" w14:textId="77777777" w:rsidTr="00DF1F49">
        <w:tc>
          <w:tcPr>
            <w:tcW w:w="9016" w:type="dxa"/>
            <w:gridSpan w:val="2"/>
            <w:vAlign w:val="center"/>
          </w:tcPr>
          <w:p w14:paraId="5B42895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имеет право назначать или </w:t>
            </w:r>
            <w:r w:rsidR="00AC34B0" w:rsidRPr="00A54A8D">
              <w:rPr>
                <w:rFonts w:ascii="GHEA Grapalat" w:eastAsia="GHEA Grapalat" w:hAnsi="GHEA Grapalat" w:cs="GHEA Grapalat"/>
                <w:lang w:eastAsia="hy-AM"/>
              </w:rPr>
              <w:t>освобождать</w:t>
            </w:r>
            <w:r w:rsidR="00AC34B0" w:rsidRPr="00A54A8D">
              <w:rPr>
                <w:rFonts w:ascii="GHEA Grapalat" w:eastAsia="GHEA Grapalat" w:hAnsi="GHEA Grapalat" w:cs="GHEA Grapalat"/>
              </w:rPr>
              <w:t xml:space="preserve"> большинство членов органов управления юридического лица</w:t>
            </w:r>
          </w:p>
        </w:tc>
      </w:tr>
      <w:tr w:rsidR="00AC34B0" w:rsidRPr="00A54A8D" w14:paraId="18E31D0A" w14:textId="77777777" w:rsidTr="00DF1F49">
        <w:tc>
          <w:tcPr>
            <w:tcW w:w="9016" w:type="dxa"/>
            <w:gridSpan w:val="2"/>
            <w:vAlign w:val="center"/>
          </w:tcPr>
          <w:p w14:paraId="633C3C5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54A8D" w14:paraId="63BA3906" w14:textId="77777777" w:rsidTr="00DF1F49">
        <w:tc>
          <w:tcPr>
            <w:tcW w:w="9016" w:type="dxa"/>
            <w:gridSpan w:val="2"/>
            <w:vAlign w:val="center"/>
          </w:tcPr>
          <w:p w14:paraId="5BDDB6C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г</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54A8D" w14:paraId="4D6189C0" w14:textId="77777777" w:rsidTr="00DF1F49">
        <w:tc>
          <w:tcPr>
            <w:tcW w:w="9016" w:type="dxa"/>
            <w:gridSpan w:val="2"/>
            <w:vAlign w:val="center"/>
          </w:tcPr>
          <w:p w14:paraId="7A2A8C9E"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д</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0C209A5E" w14:textId="77777777" w:rsidTr="00DF1F49">
        <w:tc>
          <w:tcPr>
            <w:tcW w:w="2837" w:type="dxa"/>
            <w:shd w:val="clear" w:color="auto" w:fill="D9E2F3"/>
            <w:vAlign w:val="center"/>
          </w:tcPr>
          <w:p w14:paraId="2275FC71"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CFB6DE" w14:textId="77777777" w:rsidTr="00DF1F49">
        <w:tc>
          <w:tcPr>
            <w:tcW w:w="2837" w:type="dxa"/>
            <w:shd w:val="clear" w:color="auto" w:fill="D9E2F3"/>
            <w:vAlign w:val="center"/>
          </w:tcPr>
          <w:p w14:paraId="59CECDC1"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Отдельно</w:t>
            </w:r>
          </w:p>
          <w:p w14:paraId="549B170A" w14:textId="77777777" w:rsidR="00AC34B0" w:rsidRPr="00A54A8D"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Совместно с аффилированными лицами</w:t>
            </w:r>
          </w:p>
        </w:tc>
      </w:tr>
      <w:tr w:rsidR="00AC34B0" w:rsidRPr="00A54A8D" w14:paraId="6F3E404A" w14:textId="77777777" w:rsidTr="00DF1F49">
        <w:tc>
          <w:tcPr>
            <w:tcW w:w="2837" w:type="dxa"/>
            <w:shd w:val="clear" w:color="auto" w:fill="D9E2F3"/>
            <w:vAlign w:val="center"/>
          </w:tcPr>
          <w:p w14:paraId="27A7537E"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Да</w:t>
            </w:r>
          </w:p>
          <w:p w14:paraId="407F5074"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Нет</w:t>
            </w:r>
          </w:p>
        </w:tc>
      </w:tr>
    </w:tbl>
    <w:p w14:paraId="4235420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A2BE9D5" w14:textId="77777777" w:rsidTr="00DF1F49">
        <w:tc>
          <w:tcPr>
            <w:tcW w:w="2837" w:type="dxa"/>
            <w:shd w:val="clear" w:color="auto" w:fill="D9E2F3"/>
            <w:vAlign w:val="center"/>
          </w:tcPr>
          <w:p w14:paraId="1032FD2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73E03CE" w14:textId="77777777" w:rsidTr="00DF1F49">
        <w:tc>
          <w:tcPr>
            <w:tcW w:w="2837" w:type="dxa"/>
            <w:shd w:val="clear" w:color="auto" w:fill="D9E2F3"/>
            <w:vAlign w:val="center"/>
          </w:tcPr>
          <w:p w14:paraId="61B67B6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телефона</w:t>
            </w:r>
          </w:p>
        </w:tc>
        <w:tc>
          <w:tcPr>
            <w:tcW w:w="6180" w:type="dxa"/>
            <w:vAlign w:val="center"/>
          </w:tcPr>
          <w:p w14:paraId="30A7FA67" w14:textId="77777777" w:rsidR="00AC34B0" w:rsidRPr="00A54A8D" w:rsidRDefault="00AC34B0" w:rsidP="00DF1F49">
            <w:pPr>
              <w:spacing w:before="240" w:after="240"/>
              <w:rPr>
                <w:rFonts w:ascii="GHEA Grapalat" w:eastAsia="GHEA Grapalat" w:hAnsi="GHEA Grapalat" w:cs="GHEA Grapalat"/>
              </w:rPr>
            </w:pPr>
          </w:p>
        </w:tc>
      </w:tr>
    </w:tbl>
    <w:p w14:paraId="6124CD20" w14:textId="77777777" w:rsidR="00AC34B0" w:rsidRPr="00A54A8D"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A54A8D">
        <w:rPr>
          <w:rFonts w:ascii="GHEA Grapalat" w:hAnsi="GHEA Grapalat"/>
        </w:rPr>
        <w:br w:type="page"/>
      </w:r>
    </w:p>
    <w:p w14:paraId="5BDE35EA"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Промежуточные юридические лица</w:t>
      </w:r>
    </w:p>
    <w:p w14:paraId="76C7446C"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BFA2116" w14:textId="77777777" w:rsidTr="00DF1F49">
        <w:tc>
          <w:tcPr>
            <w:tcW w:w="2835" w:type="dxa"/>
            <w:shd w:val="clear" w:color="auto" w:fill="D9E2F3"/>
            <w:vAlign w:val="center"/>
          </w:tcPr>
          <w:p w14:paraId="5598CB1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61B3DB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C7B81D7" w14:textId="77777777" w:rsidTr="00DF1F49">
        <w:tc>
          <w:tcPr>
            <w:tcW w:w="2835" w:type="dxa"/>
            <w:shd w:val="clear" w:color="auto" w:fill="D9E2F3"/>
            <w:vAlign w:val="center"/>
          </w:tcPr>
          <w:p w14:paraId="55D42EA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D37EB7E" w14:textId="77777777" w:rsidTr="00DF1F49">
        <w:tc>
          <w:tcPr>
            <w:tcW w:w="2835" w:type="dxa"/>
            <w:shd w:val="clear" w:color="auto" w:fill="D9E2F3"/>
            <w:vAlign w:val="center"/>
          </w:tcPr>
          <w:p w14:paraId="7930D1C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98788A4" w14:textId="77777777" w:rsidTr="00DF1F49">
        <w:tc>
          <w:tcPr>
            <w:tcW w:w="2835" w:type="dxa"/>
            <w:shd w:val="clear" w:color="auto" w:fill="D9E2F3"/>
            <w:vAlign w:val="center"/>
          </w:tcPr>
          <w:p w14:paraId="3551F75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7ACB6B" w14:textId="77777777" w:rsidTr="00DF1F49">
        <w:tc>
          <w:tcPr>
            <w:tcW w:w="2835" w:type="dxa"/>
            <w:shd w:val="clear" w:color="auto" w:fill="D9E2F3"/>
            <w:vAlign w:val="center"/>
          </w:tcPr>
          <w:p w14:paraId="3F91D92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DCC2E63" w14:textId="77777777" w:rsidTr="00DF1F49">
        <w:tc>
          <w:tcPr>
            <w:tcW w:w="2835" w:type="dxa"/>
            <w:shd w:val="clear" w:color="auto" w:fill="D9E2F3"/>
            <w:vAlign w:val="center"/>
          </w:tcPr>
          <w:p w14:paraId="12DAA8D5"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E2C269B" w14:textId="77777777" w:rsidTr="00DF1F49">
        <w:tc>
          <w:tcPr>
            <w:tcW w:w="2835" w:type="dxa"/>
            <w:shd w:val="clear" w:color="auto" w:fill="D9E2F3"/>
            <w:vAlign w:val="center"/>
          </w:tcPr>
          <w:p w14:paraId="0D1C576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A54A8D" w:rsidRDefault="00AC34B0" w:rsidP="00DF1F49">
            <w:pPr>
              <w:spacing w:before="240" w:after="240"/>
              <w:rPr>
                <w:rFonts w:ascii="GHEA Grapalat" w:eastAsia="GHEA Grapalat" w:hAnsi="GHEA Grapalat" w:cs="GHEA Grapalat"/>
              </w:rPr>
            </w:pPr>
          </w:p>
        </w:tc>
      </w:tr>
    </w:tbl>
    <w:p w14:paraId="5ED201B1"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2C63BB5" w14:textId="77777777" w:rsidTr="00DF1F49">
        <w:trPr>
          <w:trHeight w:val="853"/>
        </w:trPr>
        <w:tc>
          <w:tcPr>
            <w:tcW w:w="2835" w:type="dxa"/>
            <w:vMerge w:val="restart"/>
            <w:shd w:val="clear" w:color="auto" w:fill="D9E2F3"/>
            <w:vAlign w:val="center"/>
          </w:tcPr>
          <w:p w14:paraId="3997C708"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4EEFEFC" w14:textId="77777777" w:rsidTr="00DF1F49">
        <w:trPr>
          <w:trHeight w:val="850"/>
        </w:trPr>
        <w:tc>
          <w:tcPr>
            <w:tcW w:w="2835" w:type="dxa"/>
            <w:vMerge/>
            <w:shd w:val="clear" w:color="auto" w:fill="D9E2F3"/>
            <w:vAlign w:val="center"/>
          </w:tcPr>
          <w:p w14:paraId="49ED681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B799561" w14:textId="77777777" w:rsidTr="00DF1F49">
        <w:trPr>
          <w:trHeight w:val="850"/>
        </w:trPr>
        <w:tc>
          <w:tcPr>
            <w:tcW w:w="2835" w:type="dxa"/>
            <w:vMerge/>
            <w:shd w:val="clear" w:color="auto" w:fill="D9E2F3"/>
            <w:vAlign w:val="center"/>
          </w:tcPr>
          <w:p w14:paraId="7FB8D52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2DED53" w14:textId="77777777" w:rsidTr="00DF1F49">
        <w:trPr>
          <w:trHeight w:val="850"/>
        </w:trPr>
        <w:tc>
          <w:tcPr>
            <w:tcW w:w="2835" w:type="dxa"/>
            <w:vMerge/>
            <w:shd w:val="clear" w:color="auto" w:fill="D9E2F3"/>
            <w:vAlign w:val="center"/>
          </w:tcPr>
          <w:p w14:paraId="62647E1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F0C0300" w14:textId="77777777" w:rsidTr="00DF1F49">
        <w:trPr>
          <w:trHeight w:val="850"/>
        </w:trPr>
        <w:tc>
          <w:tcPr>
            <w:tcW w:w="2835" w:type="dxa"/>
            <w:vMerge/>
            <w:shd w:val="clear" w:color="auto" w:fill="D9E2F3"/>
            <w:vAlign w:val="center"/>
          </w:tcPr>
          <w:p w14:paraId="0DF65FC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A54A8D" w:rsidRDefault="00AC34B0" w:rsidP="00DF1F49">
            <w:pPr>
              <w:spacing w:before="240" w:after="240"/>
              <w:rPr>
                <w:rFonts w:ascii="GHEA Grapalat" w:eastAsia="GHEA Grapalat" w:hAnsi="GHEA Grapalat" w:cs="GHEA Grapalat"/>
              </w:rPr>
            </w:pPr>
          </w:p>
        </w:tc>
      </w:tr>
    </w:tbl>
    <w:p w14:paraId="0ADC21D8"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54A8D">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111364C" w14:textId="77777777" w:rsidTr="00DF1F49">
        <w:tc>
          <w:tcPr>
            <w:tcW w:w="2835" w:type="dxa"/>
            <w:shd w:val="clear" w:color="auto" w:fill="D9E2F3"/>
            <w:vAlign w:val="center"/>
          </w:tcPr>
          <w:p w14:paraId="3A0B254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18652A" w14:textId="77777777" w:rsidTr="00DF1F49">
        <w:tc>
          <w:tcPr>
            <w:tcW w:w="2835" w:type="dxa"/>
            <w:shd w:val="clear" w:color="auto" w:fill="D9E2F3"/>
            <w:vAlign w:val="center"/>
          </w:tcPr>
          <w:p w14:paraId="1C5CF2C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A54A8D" w:rsidRDefault="00AC34B0" w:rsidP="00DF1F49">
            <w:pPr>
              <w:spacing w:before="240" w:after="240"/>
              <w:rPr>
                <w:rFonts w:ascii="GHEA Grapalat" w:eastAsia="GHEA Grapalat" w:hAnsi="GHEA Grapalat" w:cs="GHEA Grapalat"/>
              </w:rPr>
            </w:pPr>
          </w:p>
        </w:tc>
      </w:tr>
    </w:tbl>
    <w:p w14:paraId="34EDCBE8"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i/>
        </w:rPr>
      </w:pPr>
      <w:r w:rsidRPr="00A54A8D">
        <w:rPr>
          <w:rFonts w:ascii="GHEA Grapalat" w:eastAsia="GHEA Grapalat" w:hAnsi="GHEA Grapalat" w:cs="GHEA Grapalat"/>
          <w:i/>
        </w:rPr>
        <w:br w:type="page"/>
      </w:r>
    </w:p>
    <w:p w14:paraId="21B46058" w14:textId="77777777" w:rsidR="00AC34B0" w:rsidRPr="00A54A8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54A8D" w14:paraId="10265684" w14:textId="77777777" w:rsidTr="00DF1F49">
        <w:tc>
          <w:tcPr>
            <w:tcW w:w="9016" w:type="dxa"/>
            <w:shd w:val="clear" w:color="auto" w:fill="DBE5F1" w:themeFill="accent1" w:themeFillTint="33"/>
          </w:tcPr>
          <w:p w14:paraId="1FE0DA60" w14:textId="77777777" w:rsidR="00AC34B0" w:rsidRPr="00A54A8D" w:rsidRDefault="00AC34B0" w:rsidP="00DF1F49">
            <w:pP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54A8D" w14:paraId="6E6FFADF" w14:textId="77777777" w:rsidTr="00DF1F49">
        <w:trPr>
          <w:trHeight w:val="10187"/>
        </w:trPr>
        <w:tc>
          <w:tcPr>
            <w:tcW w:w="9016" w:type="dxa"/>
          </w:tcPr>
          <w:p w14:paraId="29D1BDED" w14:textId="77777777" w:rsidR="00AC34B0" w:rsidRPr="00A54A8D" w:rsidRDefault="00AC34B0" w:rsidP="00DF1F49">
            <w:pPr>
              <w:rPr>
                <w:rFonts w:ascii="GHEA Grapalat" w:eastAsia="GHEA Grapalat" w:hAnsi="GHEA Grapalat" w:cs="GHEA Grapalat"/>
                <w:b/>
                <w:color w:val="000000"/>
              </w:rPr>
            </w:pPr>
          </w:p>
        </w:tc>
      </w:tr>
    </w:tbl>
    <w:p w14:paraId="58F82BAE" w14:textId="77777777" w:rsidR="00AC34B0" w:rsidRPr="00A54A8D"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A54A8D" w:rsidRDefault="00AC34B0" w:rsidP="00AC34B0">
      <w:pPr>
        <w:rPr>
          <w:rFonts w:ascii="GHEA Grapalat" w:hAnsi="GHEA Grapalat"/>
          <w:b/>
        </w:rPr>
      </w:pPr>
    </w:p>
    <w:p w14:paraId="689D4D83" w14:textId="77777777" w:rsidR="00AC34B0" w:rsidRPr="00A54A8D" w:rsidRDefault="00AC34B0" w:rsidP="00AC34B0">
      <w:pPr>
        <w:rPr>
          <w:ins w:id="14" w:author="Inesa Kocharyan" w:date="2021-09-01T11:45:00Z"/>
          <w:rFonts w:ascii="GHEA Grapalat" w:hAnsi="GHEA Grapalat"/>
          <w:b/>
        </w:rPr>
      </w:pPr>
    </w:p>
    <w:p w14:paraId="75B3801D" w14:textId="77777777" w:rsidR="00AC34B0" w:rsidRPr="00A54A8D" w:rsidRDefault="00AC34B0" w:rsidP="00AC34B0">
      <w:pPr>
        <w:rPr>
          <w:rFonts w:ascii="GHEA Grapalat" w:hAnsi="GHEA Grapalat"/>
          <w:b/>
        </w:rPr>
      </w:pPr>
      <w:r w:rsidRPr="00A54A8D">
        <w:rPr>
          <w:rFonts w:ascii="GHEA Grapalat" w:hAnsi="GHEA Grapalat"/>
          <w:b/>
        </w:rPr>
        <w:br w:type="page"/>
      </w:r>
    </w:p>
    <w:p w14:paraId="0246DD76" w14:textId="77777777" w:rsidR="00AC34B0" w:rsidRPr="00A54A8D" w:rsidRDefault="00AC34B0" w:rsidP="00AC34B0">
      <w:pPr>
        <w:spacing w:line="360" w:lineRule="auto"/>
        <w:contextualSpacing/>
        <w:jc w:val="center"/>
        <w:rPr>
          <w:rFonts w:ascii="GHEA Grapalat" w:hAnsi="GHEA Grapalat"/>
          <w:b/>
        </w:rPr>
      </w:pPr>
    </w:p>
    <w:p w14:paraId="73AAB455" w14:textId="77777777" w:rsidR="00AC34B0" w:rsidRPr="00A54A8D" w:rsidRDefault="00AC34B0" w:rsidP="00AC34B0">
      <w:pPr>
        <w:spacing w:line="360" w:lineRule="auto"/>
        <w:contextualSpacing/>
        <w:jc w:val="center"/>
        <w:rPr>
          <w:rFonts w:ascii="GHEA Grapalat" w:hAnsi="GHEA Grapalat"/>
          <w:b/>
          <w:lang w:val="hy-AM"/>
        </w:rPr>
      </w:pPr>
      <w:r w:rsidRPr="00A54A8D">
        <w:rPr>
          <w:rFonts w:ascii="GHEA Grapalat" w:hAnsi="GHEA Grapalat"/>
          <w:b/>
        </w:rPr>
        <w:t>Порядок заполнения декларации</w:t>
      </w:r>
    </w:p>
    <w:p w14:paraId="76D5111F"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A54A8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54A8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A54A8D" w:rsidRDefault="00AC34B0" w:rsidP="00AC34B0">
      <w:pPr>
        <w:pStyle w:val="ListParagraph"/>
        <w:numPr>
          <w:ilvl w:val="0"/>
          <w:numId w:val="27"/>
        </w:numPr>
        <w:spacing w:after="200" w:line="360" w:lineRule="auto"/>
        <w:contextualSpacing/>
        <w:jc w:val="both"/>
        <w:rPr>
          <w:rFonts w:ascii="GHEA Grapalat" w:hAnsi="GHEA Grapalat"/>
        </w:rPr>
      </w:pPr>
      <w:r w:rsidRPr="00A54A8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A54A8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54A8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A54A8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54A8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54A8D">
        <w:t xml:space="preserve"> </w:t>
      </w:r>
      <w:r w:rsidRPr="00A54A8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54A8D">
        <w:rPr>
          <w:rFonts w:ascii="MS Mincho" w:eastAsia="MS Mincho" w:hAnsi="MS Mincho" w:cs="MS Mincho" w:hint="eastAsia"/>
        </w:rPr>
        <w:t>․</w:t>
      </w:r>
    </w:p>
    <w:p w14:paraId="624D039E" w14:textId="77777777" w:rsidR="00AC34B0" w:rsidRPr="00A54A8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54A8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A54A8D" w:rsidRDefault="00AC34B0" w:rsidP="00AC34B0">
      <w:pPr>
        <w:spacing w:line="360" w:lineRule="auto"/>
        <w:ind w:left="-360"/>
        <w:contextualSpacing/>
        <w:jc w:val="both"/>
        <w:rPr>
          <w:rFonts w:ascii="GHEA Grapalat" w:hAnsi="GHEA Grapalat"/>
        </w:rPr>
      </w:pPr>
      <w:r w:rsidRPr="00A54A8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54A8D">
        <w:rPr>
          <w:rFonts w:ascii="MS Mincho" w:eastAsia="MS Mincho" w:hAnsi="MS Mincho" w:cs="MS Mincho" w:hint="eastAsia"/>
        </w:rPr>
        <w:t>․</w:t>
      </w:r>
    </w:p>
    <w:p w14:paraId="27FE54EA" w14:textId="77777777" w:rsidR="00AC34B0" w:rsidRPr="00A54A8D" w:rsidRDefault="00AC34B0" w:rsidP="00AC34B0">
      <w:pPr>
        <w:pStyle w:val="ListParagraph"/>
        <w:numPr>
          <w:ilvl w:val="0"/>
          <w:numId w:val="30"/>
        </w:numPr>
        <w:spacing w:after="200" w:line="360" w:lineRule="auto"/>
        <w:ind w:left="0"/>
        <w:contextualSpacing/>
        <w:jc w:val="both"/>
        <w:rPr>
          <w:rFonts w:ascii="GHEA Grapalat" w:hAnsi="GHEA Grapalat"/>
        </w:rPr>
      </w:pPr>
      <w:r w:rsidRPr="00A54A8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 xml:space="preserve">5) подраздел "Основания </w:t>
      </w:r>
      <w:r w:rsidRPr="00A54A8D">
        <w:rPr>
          <w:rFonts w:ascii="GHEA Grapalat" w:eastAsiaTheme="minorHAnsi" w:hAnsi="GHEA Grapalat" w:cstheme="minorBidi"/>
        </w:rPr>
        <w:t>являться</w:t>
      </w:r>
      <w:r w:rsidRPr="00A54A8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A54A8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54A8D">
        <w:rPr>
          <w:rFonts w:ascii="GHEA Grapalat" w:hAnsi="GHEA Grapalat"/>
          <w:lang w:val="hy-AM"/>
        </w:rPr>
        <w:t>Օ</w:t>
      </w:r>
      <w:r w:rsidRPr="00A54A8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54A8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rPr>
        <w:t xml:space="preserve">б. 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этого подраздела делается отметка, если лицо по смыслу пункта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но контролирует </w:t>
      </w:r>
      <w:r w:rsidRPr="00A54A8D">
        <w:rPr>
          <w:rFonts w:ascii="GHEA Grapalat" w:hAnsi="GHEA Grapalat"/>
          <w:lang w:val="hy-AM"/>
        </w:rPr>
        <w:t>Օ</w:t>
      </w:r>
      <w:r w:rsidRPr="00A54A8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в</w:t>
      </w:r>
      <w:r w:rsidRPr="00A54A8D">
        <w:rPr>
          <w:rFonts w:ascii="GHEA Grapalat" w:hAnsi="GHEA Grapalat"/>
          <w:lang w:val="hy-AM"/>
        </w:rPr>
        <w:t xml:space="preserve">. </w:t>
      </w:r>
      <w:r w:rsidRPr="00A54A8D">
        <w:rPr>
          <w:rFonts w:ascii="GHEA Grapalat" w:hAnsi="GHEA Grapalat"/>
        </w:rPr>
        <w:t>в</w:t>
      </w:r>
      <w:r w:rsidRPr="00A54A8D">
        <w:rPr>
          <w:rFonts w:ascii="GHEA Grapalat" w:hAnsi="GHEA Grapalat"/>
          <w:lang w:val="hy-AM"/>
        </w:rPr>
        <w:t xml:space="preserve">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A54A8D">
        <w:rPr>
          <w:rFonts w:ascii="GHEA Grapalat" w:hAnsi="GHEA Grapalat"/>
          <w:lang w:val="hy-AM"/>
        </w:rPr>
        <w:lastRenderedPageBreak/>
        <w:t xml:space="preserve">деятельностью </w:t>
      </w:r>
      <w:r w:rsidRPr="00A54A8D">
        <w:rPr>
          <w:rFonts w:ascii="GHEA Grapalat" w:hAnsi="GHEA Grapalat"/>
        </w:rPr>
        <w:t>О</w:t>
      </w:r>
      <w:r w:rsidRPr="00A54A8D">
        <w:rPr>
          <w:rFonts w:ascii="GHEA Grapalat" w:hAnsi="GHEA Grapalat"/>
          <w:lang w:val="hy-AM"/>
        </w:rPr>
        <w:t xml:space="preserve">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и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этого подраздела</w:t>
      </w:r>
      <w:r w:rsidRPr="00A54A8D">
        <w:rPr>
          <w:rFonts w:ascii="GHEA Grapalat" w:hAnsi="GHEA Grapalat"/>
        </w:rPr>
        <w:t>.</w:t>
      </w:r>
    </w:p>
    <w:p w14:paraId="324019B9" w14:textId="77777777" w:rsidR="00AC34B0" w:rsidRPr="00A54A8D" w:rsidRDefault="00AC34B0" w:rsidP="00AC34B0">
      <w:pPr>
        <w:spacing w:line="360" w:lineRule="auto"/>
        <w:contextualSpacing/>
        <w:jc w:val="both"/>
        <w:rPr>
          <w:rFonts w:ascii="Cambria Math" w:hAnsi="Cambria Math" w:cs="Cambria Math"/>
        </w:rPr>
      </w:pPr>
      <w:r w:rsidRPr="00A54A8D">
        <w:rPr>
          <w:rFonts w:ascii="GHEA Grapalat" w:hAnsi="GHEA Grapalat"/>
          <w:lang w:val="hy-AM"/>
        </w:rPr>
        <w:t xml:space="preserve">6) </w:t>
      </w:r>
      <w:r w:rsidRPr="00A54A8D">
        <w:rPr>
          <w:rFonts w:ascii="GHEA Grapalat" w:hAnsi="GHEA Grapalat"/>
        </w:rPr>
        <w:t>П</w:t>
      </w:r>
      <w:r w:rsidRPr="00A54A8D">
        <w:rPr>
          <w:rFonts w:ascii="GHEA Grapalat" w:hAnsi="GHEA Grapalat"/>
          <w:lang w:val="hy-AM"/>
        </w:rPr>
        <w:t xml:space="preserve">одраздел </w:t>
      </w:r>
      <w:r w:rsidRPr="00A54A8D">
        <w:rPr>
          <w:rFonts w:ascii="GHEA Grapalat" w:eastAsia="GHEA Grapalat" w:hAnsi="GHEA Grapalat" w:cs="GHEA Grapalat"/>
        </w:rPr>
        <w:t>"</w:t>
      </w:r>
      <w:r w:rsidRPr="00A54A8D">
        <w:rPr>
          <w:rFonts w:ascii="GHEA Grapalat" w:hAnsi="GHEA Grapalat"/>
        </w:rPr>
        <w:t>О</w:t>
      </w:r>
      <w:r w:rsidRPr="00A54A8D">
        <w:rPr>
          <w:rFonts w:ascii="GHEA Grapalat" w:hAnsi="GHEA Grapalat"/>
          <w:lang w:val="hy-AM"/>
        </w:rPr>
        <w:t xml:space="preserve">снования </w:t>
      </w:r>
      <w:r w:rsidRPr="00A54A8D">
        <w:rPr>
          <w:rFonts w:ascii="GHEA Grapalat" w:hAnsi="GHEA Grapalat"/>
        </w:rPr>
        <w:t>являться</w:t>
      </w:r>
      <w:r w:rsidRPr="00A54A8D">
        <w:rPr>
          <w:rFonts w:ascii="GHEA Grapalat" w:hAnsi="GHEA Grapalat"/>
          <w:lang w:val="hy-AM"/>
        </w:rPr>
        <w:t xml:space="preserve"> реальн</w:t>
      </w:r>
      <w:r w:rsidRPr="00A54A8D">
        <w:rPr>
          <w:rFonts w:ascii="GHEA Grapalat" w:hAnsi="GHEA Grapalat"/>
        </w:rPr>
        <w:t>ым</w:t>
      </w:r>
      <w:r w:rsidRPr="00A54A8D">
        <w:rPr>
          <w:rFonts w:ascii="GHEA Grapalat" w:hAnsi="GHEA Grapalat"/>
          <w:lang w:val="hy-AM"/>
        </w:rPr>
        <w:t xml:space="preserve"> </w:t>
      </w:r>
      <w:r w:rsidRPr="00A54A8D">
        <w:rPr>
          <w:rFonts w:ascii="GHEA Grapalat" w:hAnsi="GHEA Grapalat"/>
        </w:rPr>
        <w:t>бенефициаром</w:t>
      </w:r>
      <w:r w:rsidRPr="00A54A8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54A8D">
        <w:t xml:space="preserve"> </w:t>
      </w:r>
      <w:r w:rsidRPr="00A54A8D">
        <w:rPr>
          <w:rFonts w:ascii="GHEA Grapalat" w:hAnsi="GHEA Grapalat"/>
          <w:lang w:val="hy-AM"/>
        </w:rPr>
        <w:t xml:space="preserve">Раскрытие реальных </w:t>
      </w:r>
      <w:r w:rsidRPr="00A54A8D">
        <w:rPr>
          <w:rFonts w:ascii="GHEA Grapalat" w:hAnsi="GHEA Grapalat"/>
        </w:rPr>
        <w:t>бенефициаров</w:t>
      </w:r>
      <w:r w:rsidRPr="00A54A8D">
        <w:rPr>
          <w:rFonts w:ascii="GHEA Grapalat" w:hAnsi="GHEA Grapalat"/>
          <w:lang w:val="hy-AM"/>
        </w:rPr>
        <w:t xml:space="preserve"> осуществляется по критериям, установленным Кодексом О недрах</w:t>
      </w:r>
      <w:r w:rsidRPr="00A54A8D">
        <w:rPr>
          <w:rFonts w:ascii="GHEA Grapalat" w:hAnsi="GHEA Grapalat"/>
        </w:rPr>
        <w:t>.</w:t>
      </w:r>
      <w:r w:rsidRPr="00A54A8D">
        <w:t xml:space="preserve"> </w:t>
      </w:r>
      <w:r w:rsidRPr="00A54A8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54A8D">
        <w:rPr>
          <w:rFonts w:ascii="Cambria Math" w:hAnsi="Cambria Math" w:cs="Cambria Math"/>
        </w:rPr>
        <w:t>:</w:t>
      </w:r>
    </w:p>
    <w:p w14:paraId="6027A6C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а. в пункте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подпункта 5 пункта 4 настоящего Порядка;</w:t>
      </w:r>
    </w:p>
    <w:p w14:paraId="6C35D3BB"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lang w:val="hy-AM"/>
        </w:rPr>
        <w:t xml:space="preserve">б.в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имеет право назначать или </w:t>
      </w:r>
      <w:r w:rsidRPr="00A54A8D">
        <w:rPr>
          <w:rFonts w:ascii="GHEA Grapalat" w:hAnsi="GHEA Grapalat"/>
        </w:rPr>
        <w:t>отстраня</w:t>
      </w:r>
      <w:r w:rsidRPr="00A54A8D">
        <w:rPr>
          <w:rFonts w:ascii="GHEA Grapalat" w:hAnsi="GHEA Grapalat"/>
          <w:lang w:val="hy-AM"/>
        </w:rPr>
        <w:t>ть большинство членов органов управления юридического лица;</w:t>
      </w:r>
    </w:p>
    <w:p w14:paraId="68088E57"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в. В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г. в пункте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по смыслу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eastAsia="GHEA Grapalat" w:hAnsi="GHEA Grapalat" w:cs="GHEA Grapalat"/>
          <w:lang w:val="hy-AM"/>
        </w:rPr>
        <w:t xml:space="preserve"> </w:t>
      </w:r>
      <w:r w:rsidRPr="00A54A8D">
        <w:rPr>
          <w:rFonts w:ascii="GHEA Grapalat" w:hAnsi="GHEA Grapalat"/>
        </w:rPr>
        <w:t>-</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д. в пункте </w:t>
      </w:r>
      <w:r w:rsidRPr="00A54A8D">
        <w:rPr>
          <w:rFonts w:ascii="GHEA Grapalat" w:eastAsia="GHEA Grapalat" w:hAnsi="GHEA Grapalat" w:cs="GHEA Grapalat"/>
        </w:rPr>
        <w:t>"</w:t>
      </w:r>
      <w:r w:rsidRPr="00A54A8D">
        <w:rPr>
          <w:rFonts w:ascii="GHEA Grapalat" w:hAnsi="GHEA Grapalat"/>
        </w:rPr>
        <w:t>д</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 xml:space="preserve">" </w:t>
      </w:r>
      <w:r w:rsidRPr="00A54A8D">
        <w:rPr>
          <w:rFonts w:ascii="GHEA Grapalat" w:hAnsi="GHEA Grapalat"/>
        </w:rPr>
        <w:t xml:space="preserve">-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w:t>
      </w:r>
    </w:p>
    <w:p w14:paraId="31F031F3"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54A8D">
        <w:rPr>
          <w:rFonts w:ascii="GHEA Grapalat" w:hAnsi="GHEA Grapalat"/>
          <w:lang w:val="hy-AM"/>
        </w:rPr>
        <w:t>Օ</w:t>
      </w:r>
      <w:r w:rsidRPr="00A54A8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eastAsia="GHEA Grapalat" w:hAnsi="GHEA Grapalat" w:cs="GHEA Grapalat"/>
        </w:rPr>
        <w:t>8) в подразделе</w:t>
      </w:r>
      <w:r w:rsidRPr="00A54A8D">
        <w:rPr>
          <w:rFonts w:ascii="GHEA Grapalat" w:eastAsia="GHEA Grapalat" w:hAnsi="GHEA Grapalat" w:cs="GHEA Grapalat"/>
          <w:lang w:val="hy-AM"/>
        </w:rPr>
        <w:t xml:space="preserve"> </w:t>
      </w:r>
      <w:r w:rsidRPr="00A54A8D">
        <w:rPr>
          <w:rFonts w:ascii="GHEA Grapalat" w:eastAsia="GHEA Grapalat" w:hAnsi="GHEA Grapalat" w:cs="GHEA Grapalat"/>
        </w:rPr>
        <w:t xml:space="preserve">"Контактные данные реального </w:t>
      </w:r>
      <w:r w:rsidRPr="00A54A8D">
        <w:rPr>
          <w:rFonts w:ascii="GHEA Grapalat" w:hAnsi="GHEA Grapalat"/>
        </w:rPr>
        <w:t>бенефициара</w:t>
      </w:r>
      <w:r w:rsidRPr="00A54A8D">
        <w:rPr>
          <w:rFonts w:ascii="GHEA Grapalat" w:eastAsia="GHEA Grapalat" w:hAnsi="GHEA Grapalat" w:cs="GHEA Grapalat"/>
        </w:rPr>
        <w:t xml:space="preserve">" заполняются адрес электронной почты и номер телефона реального </w:t>
      </w:r>
      <w:r w:rsidRPr="00A54A8D">
        <w:rPr>
          <w:rFonts w:ascii="GHEA Grapalat" w:hAnsi="GHEA Grapalat"/>
        </w:rPr>
        <w:t>бенефициара</w:t>
      </w:r>
      <w:r w:rsidRPr="00A54A8D">
        <w:rPr>
          <w:rFonts w:ascii="GHEA Grapalat" w:eastAsia="GHEA Grapalat" w:hAnsi="GHEA Grapalat" w:cs="GHEA Grapalat"/>
        </w:rPr>
        <w:t>.</w:t>
      </w:r>
    </w:p>
    <w:p w14:paraId="612687DC"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5. Раздел 5 декларации (Промежуточные юридические лица) заполняется, </w:t>
      </w:r>
    </w:p>
    <w:p w14:paraId="1E36E12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54A8D">
        <w:rPr>
          <w:rFonts w:ascii="MS Mincho" w:eastAsia="MS Mincho" w:hAnsi="MS Mincho" w:cs="MS Mincho" w:hint="eastAsia"/>
        </w:rPr>
        <w:t>․</w:t>
      </w:r>
    </w:p>
    <w:p w14:paraId="3A698E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1) в подразделе</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Данные организации"</w:t>
      </w:r>
      <w:r w:rsidRPr="00A54A8D">
        <w:rPr>
          <w:rFonts w:ascii="GHEA Grapalat" w:hAnsi="GHEA Grapalat"/>
          <w:lang w:val="hy-AM"/>
        </w:rPr>
        <w:t xml:space="preserve"> </w:t>
      </w:r>
      <w:r w:rsidRPr="00A54A8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3) Подраздел</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A54A8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6. Раздел 6 декларации (Дополнительные </w:t>
      </w:r>
      <w:r w:rsidR="003C2C15" w:rsidRPr="00A54A8D">
        <w:rPr>
          <w:rFonts w:ascii="GHEA Grapalat" w:hAnsi="GHEA Grapalat"/>
        </w:rPr>
        <w:t>примечания</w:t>
      </w:r>
      <w:r w:rsidRPr="00A54A8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7. Декларация заполняется и подписывается лицом, подающим заявку.</w:t>
      </w:r>
      <w:r w:rsidRPr="00A54A8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sz w:val="18"/>
          <w:szCs w:val="18"/>
        </w:rPr>
        <w:t xml:space="preserve">* </w:t>
      </w:r>
      <w:r w:rsidRPr="00A54A8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i/>
          <w:sz w:val="18"/>
          <w:szCs w:val="18"/>
        </w:rPr>
        <w:t>** Приложение 1.</w:t>
      </w:r>
      <w:r w:rsidR="00204930" w:rsidRPr="00A54A8D">
        <w:rPr>
          <w:rFonts w:ascii="GHEA Grapalat" w:hAnsi="GHEA Grapalat"/>
          <w:i/>
          <w:sz w:val="18"/>
          <w:szCs w:val="18"/>
        </w:rPr>
        <w:t>2</w:t>
      </w:r>
      <w:r w:rsidRPr="00A54A8D">
        <w:rPr>
          <w:rFonts w:ascii="GHEA Grapalat" w:hAnsi="GHEA Grapalat"/>
          <w:i/>
          <w:sz w:val="18"/>
          <w:szCs w:val="18"/>
        </w:rPr>
        <w:t xml:space="preserve"> не представляется участником </w:t>
      </w:r>
      <w:r w:rsidR="001E069E" w:rsidRPr="00A54A8D">
        <w:rPr>
          <w:rFonts w:ascii="GHEA Grapalat" w:hAnsi="GHEA Grapalat"/>
          <w:i/>
          <w:sz w:val="18"/>
          <w:szCs w:val="18"/>
        </w:rPr>
        <w:t xml:space="preserve">если он является резидентом РА, </w:t>
      </w:r>
      <w:r w:rsidRPr="00A54A8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A54A8D"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A54A8D" w:rsidRDefault="00DB6B33">
      <w:pPr>
        <w:rPr>
          <w:rFonts w:ascii="GHEA Grapalat" w:hAnsi="GHEA Grapalat"/>
          <w:b/>
        </w:rPr>
      </w:pPr>
      <w:r w:rsidRPr="00A54A8D">
        <w:rPr>
          <w:rFonts w:ascii="GHEA Grapalat" w:hAnsi="GHEA Grapalat"/>
          <w:b/>
        </w:rPr>
        <w:br w:type="page"/>
      </w:r>
    </w:p>
    <w:p w14:paraId="72DFAF61" w14:textId="77777777" w:rsidR="00B2572B" w:rsidRPr="00A54A8D" w:rsidRDefault="00B2572B" w:rsidP="00B46D58">
      <w:pPr>
        <w:pStyle w:val="BodyTextIndent3"/>
        <w:widowControl w:val="0"/>
        <w:spacing w:after="160" w:line="240" w:lineRule="auto"/>
        <w:ind w:firstLine="0"/>
        <w:jc w:val="right"/>
        <w:rPr>
          <w:rFonts w:ascii="GHEA Grapalat" w:hAnsi="GHEA Grapalat" w:cs="Arial"/>
          <w:b/>
          <w:sz w:val="24"/>
          <w:szCs w:val="24"/>
        </w:rPr>
      </w:pPr>
      <w:r w:rsidRPr="00A54A8D">
        <w:rPr>
          <w:rFonts w:ascii="GHEA Grapalat" w:hAnsi="GHEA Grapalat"/>
          <w:b/>
          <w:sz w:val="24"/>
          <w:szCs w:val="24"/>
        </w:rPr>
        <w:lastRenderedPageBreak/>
        <w:t xml:space="preserve">Приложение № </w:t>
      </w:r>
      <w:r w:rsidR="00B048B2" w:rsidRPr="00A54A8D">
        <w:rPr>
          <w:rFonts w:ascii="GHEA Grapalat" w:hAnsi="GHEA Grapalat"/>
          <w:b/>
          <w:sz w:val="24"/>
          <w:szCs w:val="24"/>
        </w:rPr>
        <w:t>2</w:t>
      </w:r>
    </w:p>
    <w:p w14:paraId="0A581ADF" w14:textId="7A551678"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5744FC"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640D43">
        <w:rPr>
          <w:rFonts w:ascii="GHEA Grapalat" w:hAnsi="GHEA Grapalat"/>
          <w:b/>
          <w:sz w:val="24"/>
          <w:szCs w:val="24"/>
        </w:rPr>
        <w:t>26/7</w:t>
      </w:r>
    </w:p>
    <w:p w14:paraId="710B8F96" w14:textId="77777777" w:rsidR="00B2572B" w:rsidRPr="00A54A8D" w:rsidRDefault="00B2572B" w:rsidP="00B46D58">
      <w:pPr>
        <w:widowControl w:val="0"/>
        <w:spacing w:after="120"/>
        <w:ind w:firstLine="567"/>
        <w:jc w:val="center"/>
        <w:rPr>
          <w:rFonts w:ascii="GHEA Grapalat" w:hAnsi="GHEA Grapalat"/>
        </w:rPr>
      </w:pPr>
    </w:p>
    <w:p w14:paraId="63905EA2" w14:textId="77777777" w:rsidR="00B2572B" w:rsidRPr="00A54A8D" w:rsidRDefault="00B2572B" w:rsidP="00B46D58">
      <w:pPr>
        <w:widowControl w:val="0"/>
        <w:spacing w:after="120"/>
        <w:ind w:left="-66"/>
        <w:jc w:val="center"/>
        <w:rPr>
          <w:rFonts w:ascii="GHEA Grapalat" w:hAnsi="GHEA Grapalat"/>
          <w:b/>
        </w:rPr>
      </w:pPr>
      <w:r w:rsidRPr="00A54A8D">
        <w:rPr>
          <w:rFonts w:ascii="GHEA Grapalat" w:hAnsi="GHEA Grapalat"/>
          <w:b/>
        </w:rPr>
        <w:t>ЦЕНОВОЕ ПРЕДЛОЖЕНИЕ</w:t>
      </w:r>
    </w:p>
    <w:p w14:paraId="348B517B" w14:textId="77777777" w:rsidR="00B2572B" w:rsidRPr="00A54A8D" w:rsidRDefault="00B2572B" w:rsidP="00B46D58">
      <w:pPr>
        <w:widowControl w:val="0"/>
        <w:spacing w:after="120"/>
        <w:ind w:firstLine="567"/>
        <w:jc w:val="center"/>
        <w:rPr>
          <w:rFonts w:ascii="GHEA Grapalat" w:hAnsi="GHEA Grapalat"/>
        </w:rPr>
      </w:pPr>
    </w:p>
    <w:p w14:paraId="5FC1B359" w14:textId="56F45645" w:rsidR="005744FC" w:rsidRPr="00A54A8D" w:rsidRDefault="00B2572B" w:rsidP="00B46D58">
      <w:pPr>
        <w:widowControl w:val="0"/>
        <w:spacing w:after="160"/>
        <w:ind w:firstLine="567"/>
        <w:jc w:val="both"/>
        <w:rPr>
          <w:rFonts w:ascii="GHEA Grapalat" w:hAnsi="GHEA Grapalat"/>
        </w:rPr>
      </w:pPr>
      <w:r w:rsidRPr="00A54A8D">
        <w:rPr>
          <w:rFonts w:ascii="GHEA Grapalat" w:hAnsi="GHEA Grapalat"/>
          <w:spacing w:val="-6"/>
        </w:rPr>
        <w:t xml:space="preserve">Рассмотрев приглашение на </w:t>
      </w:r>
      <w:r w:rsidR="00916B57" w:rsidRPr="00A54A8D">
        <w:rPr>
          <w:rFonts w:ascii="GHEA Grapalat" w:hAnsi="GHEA Grapalat"/>
          <w:spacing w:val="-6"/>
        </w:rPr>
        <w:t>запрос котировок</w:t>
      </w:r>
      <w:r w:rsidRPr="00A54A8D">
        <w:rPr>
          <w:rFonts w:ascii="GHEA Grapalat" w:hAnsi="GHEA Grapalat"/>
          <w:spacing w:val="-6"/>
        </w:rPr>
        <w:t xml:space="preserve"> под кодом </w:t>
      </w:r>
      <w:r w:rsidR="00B838F5">
        <w:rPr>
          <w:rFonts w:ascii="GHEA Grapalat" w:hAnsi="GHEA Grapalat"/>
          <w:spacing w:val="-6"/>
        </w:rPr>
        <w:t>ԵՔ-ԳՀԽԾՁԲ-</w:t>
      </w:r>
      <w:r w:rsidR="00640D43">
        <w:rPr>
          <w:rFonts w:ascii="GHEA Grapalat" w:hAnsi="GHEA Grapalat"/>
          <w:spacing w:val="-6"/>
        </w:rPr>
        <w:t>26/7</w:t>
      </w:r>
      <w:r w:rsidRPr="00A54A8D">
        <w:rPr>
          <w:rFonts w:ascii="GHEA Grapalat" w:hAnsi="GHEA Grapalat"/>
          <w:spacing w:val="-6"/>
        </w:rPr>
        <w:t>,</w:t>
      </w:r>
      <w:r w:rsidRPr="00A54A8D">
        <w:rPr>
          <w:rFonts w:ascii="GHEA Grapalat" w:hAnsi="GHEA Grapalat"/>
        </w:rPr>
        <w:t xml:space="preserve"> </w:t>
      </w:r>
    </w:p>
    <w:p w14:paraId="250A4B1B" w14:textId="77777777" w:rsidR="005646FC" w:rsidRPr="00A54A8D" w:rsidRDefault="005744FC" w:rsidP="00B46D58">
      <w:pPr>
        <w:widowControl w:val="0"/>
        <w:jc w:val="both"/>
        <w:rPr>
          <w:rFonts w:ascii="GHEA Grapalat" w:hAnsi="GHEA Grapalat"/>
        </w:rPr>
      </w:pPr>
      <w:r w:rsidRPr="00A54A8D">
        <w:rPr>
          <w:rFonts w:ascii="GHEA Grapalat" w:hAnsi="GHEA Grapalat"/>
        </w:rPr>
        <w:t xml:space="preserve">в </w:t>
      </w:r>
      <w:r w:rsidR="00B2572B" w:rsidRPr="00A54A8D">
        <w:rPr>
          <w:rFonts w:ascii="GHEA Grapalat" w:hAnsi="GHEA Grapalat"/>
        </w:rPr>
        <w:t>том числе проект заключаемого договора</w:t>
      </w:r>
      <w:r w:rsidRPr="00A54A8D">
        <w:rPr>
          <w:rFonts w:ascii="GHEA Grapalat" w:hAnsi="GHEA Grapalat"/>
        </w:rPr>
        <w:t xml:space="preserve"> </w:t>
      </w:r>
      <w:r w:rsidR="00B2572B" w:rsidRPr="00A54A8D">
        <w:rPr>
          <w:rFonts w:ascii="GHEA Grapalat" w:hAnsi="GHEA Grapalat"/>
        </w:rPr>
        <w:t>___</w:t>
      </w:r>
      <w:r w:rsidRPr="00A54A8D">
        <w:rPr>
          <w:rFonts w:ascii="GHEA Grapalat" w:hAnsi="GHEA Grapalat"/>
        </w:rPr>
        <w:t>________________________</w:t>
      </w:r>
      <w:r w:rsidR="00B2572B" w:rsidRPr="00A54A8D">
        <w:rPr>
          <w:rFonts w:ascii="GHEA Grapalat" w:hAnsi="GHEA Grapalat"/>
        </w:rPr>
        <w:t>____</w:t>
      </w:r>
      <w:r w:rsidR="00191D27" w:rsidRPr="00A54A8D">
        <w:rPr>
          <w:rFonts w:ascii="GHEA Grapalat" w:hAnsi="GHEA Grapalat"/>
        </w:rPr>
        <w:t>___</w:t>
      </w:r>
    </w:p>
    <w:p w14:paraId="16F00242" w14:textId="77777777" w:rsidR="005646FC" w:rsidRPr="00A54A8D" w:rsidRDefault="005646FC" w:rsidP="00B46D58">
      <w:pPr>
        <w:widowControl w:val="0"/>
        <w:spacing w:after="160"/>
        <w:ind w:left="6237"/>
        <w:jc w:val="both"/>
        <w:rPr>
          <w:rFonts w:ascii="GHEA Grapalat" w:hAnsi="GHEA Grapalat"/>
          <w:vertAlign w:val="superscript"/>
        </w:rPr>
      </w:pPr>
      <w:r w:rsidRPr="00A54A8D">
        <w:rPr>
          <w:rFonts w:ascii="GHEA Grapalat" w:hAnsi="GHEA Grapalat"/>
          <w:vertAlign w:val="superscript"/>
        </w:rPr>
        <w:t>наименование участника</w:t>
      </w:r>
    </w:p>
    <w:p w14:paraId="10936157" w14:textId="77777777" w:rsidR="00B2572B" w:rsidRPr="00A54A8D" w:rsidRDefault="00B2572B" w:rsidP="00B46D58">
      <w:pPr>
        <w:widowControl w:val="0"/>
        <w:spacing w:after="160"/>
        <w:jc w:val="both"/>
        <w:rPr>
          <w:rFonts w:ascii="GHEA Grapalat" w:hAnsi="GHEA Grapalat"/>
        </w:rPr>
      </w:pPr>
      <w:r w:rsidRPr="00A54A8D">
        <w:rPr>
          <w:rFonts w:ascii="GHEA Grapalat" w:hAnsi="GHEA Grapalat"/>
        </w:rPr>
        <w:t>предлагает</w:t>
      </w:r>
      <w:r w:rsidR="005646FC" w:rsidRPr="00A54A8D">
        <w:rPr>
          <w:rFonts w:ascii="GHEA Grapalat" w:hAnsi="GHEA Grapalat"/>
        </w:rPr>
        <w:t xml:space="preserve"> </w:t>
      </w:r>
      <w:r w:rsidRPr="00A54A8D">
        <w:rPr>
          <w:rFonts w:ascii="GHEA Grapalat" w:hAnsi="GHEA Grapalat"/>
        </w:rPr>
        <w:t>выполнить договор по нижеуказанным общим ценам:</w:t>
      </w:r>
    </w:p>
    <w:p w14:paraId="010A0566" w14:textId="77777777" w:rsidR="00B2572B" w:rsidRPr="00A54A8D" w:rsidRDefault="005646FC" w:rsidP="00B46D58">
      <w:pPr>
        <w:widowControl w:val="0"/>
        <w:spacing w:after="160"/>
        <w:jc w:val="right"/>
        <w:rPr>
          <w:rFonts w:ascii="GHEA Grapalat" w:hAnsi="GHEA Grapalat"/>
        </w:rPr>
      </w:pPr>
      <w:r w:rsidRPr="00A54A8D">
        <w:rPr>
          <w:rFonts w:ascii="GHEA Grapalat" w:hAnsi="GHEA Grapalat"/>
        </w:rPr>
        <w:t>д</w:t>
      </w:r>
      <w:r w:rsidR="00B2572B" w:rsidRPr="00A54A8D">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A54A8D" w14:paraId="4AFB58A7" w14:textId="77777777" w:rsidTr="00351092">
        <w:trPr>
          <w:trHeight w:val="916"/>
          <w:jc w:val="center"/>
        </w:trPr>
        <w:tc>
          <w:tcPr>
            <w:tcW w:w="1084" w:type="dxa"/>
            <w:vAlign w:val="center"/>
          </w:tcPr>
          <w:p w14:paraId="787DD5C5" w14:textId="77777777" w:rsidR="003D2166" w:rsidRPr="00A54A8D" w:rsidRDefault="003D2166" w:rsidP="00B46D58">
            <w:pPr>
              <w:widowControl w:val="0"/>
              <w:jc w:val="center"/>
              <w:rPr>
                <w:rFonts w:ascii="GHEA Grapalat" w:hAnsi="GHEA Grapalat"/>
                <w:b/>
                <w:bCs/>
                <w:sz w:val="20"/>
                <w:szCs w:val="20"/>
                <w:lang w:val="en-US"/>
              </w:rPr>
            </w:pPr>
            <w:r w:rsidRPr="00A54A8D">
              <w:rPr>
                <w:rFonts w:ascii="GHEA Grapalat" w:hAnsi="GHEA Grapalat"/>
                <w:b/>
                <w:sz w:val="20"/>
                <w:szCs w:val="20"/>
              </w:rPr>
              <w:t>Номера лотов</w:t>
            </w:r>
          </w:p>
        </w:tc>
        <w:tc>
          <w:tcPr>
            <w:tcW w:w="3781" w:type="dxa"/>
            <w:vAlign w:val="center"/>
          </w:tcPr>
          <w:p w14:paraId="0E7EDDDB" w14:textId="77777777" w:rsidR="003D2166" w:rsidRPr="00A54A8D" w:rsidRDefault="003D2166" w:rsidP="00423B3F">
            <w:pPr>
              <w:widowControl w:val="0"/>
              <w:jc w:val="center"/>
              <w:rPr>
                <w:rFonts w:ascii="GHEA Grapalat" w:hAnsi="GHEA Grapalat"/>
                <w:b/>
                <w:bCs/>
                <w:sz w:val="20"/>
                <w:szCs w:val="20"/>
              </w:rPr>
            </w:pPr>
            <w:r w:rsidRPr="00A54A8D">
              <w:rPr>
                <w:rFonts w:ascii="GHEA Grapalat" w:hAnsi="GHEA Grapalat"/>
                <w:b/>
                <w:sz w:val="20"/>
                <w:szCs w:val="20"/>
              </w:rPr>
              <w:t>Наименование</w:t>
            </w:r>
            <w:r w:rsidRPr="00A54A8D">
              <w:rPr>
                <w:rFonts w:ascii="Courier New" w:hAnsi="Courier New" w:cs="Courier New"/>
                <w:b/>
                <w:sz w:val="20"/>
                <w:szCs w:val="20"/>
              </w:rPr>
              <w:t> </w:t>
            </w:r>
            <w:r w:rsidRPr="00A54A8D">
              <w:rPr>
                <w:rFonts w:ascii="GHEA Grapalat" w:hAnsi="GHEA Grapalat"/>
                <w:b/>
                <w:sz w:val="20"/>
                <w:szCs w:val="20"/>
              </w:rPr>
              <w:t>услуги</w:t>
            </w:r>
          </w:p>
        </w:tc>
        <w:tc>
          <w:tcPr>
            <w:tcW w:w="1701" w:type="dxa"/>
            <w:vAlign w:val="center"/>
          </w:tcPr>
          <w:p w14:paraId="3411E02B" w14:textId="77777777" w:rsidR="003D2166" w:rsidRPr="00A54A8D" w:rsidRDefault="003D2166" w:rsidP="00B46D58">
            <w:pPr>
              <w:widowControl w:val="0"/>
              <w:jc w:val="center"/>
              <w:rPr>
                <w:rFonts w:ascii="GHEA Grapalat" w:hAnsi="GHEA Grapalat"/>
                <w:b/>
                <w:sz w:val="20"/>
                <w:szCs w:val="20"/>
              </w:rPr>
            </w:pPr>
            <w:r w:rsidRPr="00A54A8D">
              <w:rPr>
                <w:rFonts w:ascii="GHEA Grapalat" w:hAnsi="GHEA Grapalat"/>
                <w:b/>
                <w:sz w:val="20"/>
                <w:szCs w:val="20"/>
              </w:rPr>
              <w:t>Стоимость</w:t>
            </w:r>
          </w:p>
          <w:p w14:paraId="2CD1A1A5"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sz w:val="16"/>
                <w:szCs w:val="16"/>
              </w:rPr>
              <w:t>(совокупность себестоимости и прогнозируемой прибыли)</w:t>
            </w:r>
            <w:r w:rsidRPr="00A54A8D">
              <w:rPr>
                <w:rFonts w:ascii="GHEA Grapalat" w:hAnsi="GHEA Grapalat"/>
              </w:rPr>
              <w:t xml:space="preserve"> </w:t>
            </w:r>
            <w:r w:rsidRPr="00A54A8D">
              <w:rPr>
                <w:rFonts w:ascii="GHEA Grapalat" w:hAnsi="GHEA Grapalat"/>
                <w:b/>
                <w:sz w:val="20"/>
                <w:szCs w:val="20"/>
              </w:rPr>
              <w:t xml:space="preserve"> /прописью и цифрами/</w:t>
            </w:r>
          </w:p>
        </w:tc>
        <w:tc>
          <w:tcPr>
            <w:tcW w:w="1559" w:type="dxa"/>
            <w:vAlign w:val="center"/>
          </w:tcPr>
          <w:p w14:paraId="0133107C" w14:textId="77777777" w:rsidR="00FD08EB" w:rsidRPr="00A54A8D" w:rsidRDefault="003D2166" w:rsidP="00B46D58">
            <w:pPr>
              <w:widowControl w:val="0"/>
              <w:jc w:val="center"/>
              <w:rPr>
                <w:rFonts w:ascii="GHEA Grapalat" w:hAnsi="GHEA Grapalat"/>
                <w:b/>
                <w:sz w:val="20"/>
                <w:szCs w:val="20"/>
                <w:lang w:val="en-US"/>
              </w:rPr>
            </w:pPr>
            <w:r w:rsidRPr="00A54A8D">
              <w:rPr>
                <w:rFonts w:ascii="GHEA Grapalat" w:hAnsi="GHEA Grapalat"/>
                <w:b/>
                <w:sz w:val="20"/>
                <w:szCs w:val="20"/>
              </w:rPr>
              <w:t>НДС</w:t>
            </w:r>
            <w:r w:rsidRPr="00A54A8D">
              <w:rPr>
                <w:rStyle w:val="FootnoteReference"/>
                <w:rFonts w:ascii="GHEA Grapalat" w:hAnsi="GHEA Grapalat"/>
                <w:b/>
                <w:sz w:val="20"/>
                <w:szCs w:val="20"/>
              </w:rPr>
              <w:footnoteReference w:customMarkFollows="1" w:id="6"/>
              <w:t>**</w:t>
            </w:r>
          </w:p>
          <w:p w14:paraId="1F0C1AD9"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c>
          <w:tcPr>
            <w:tcW w:w="1649" w:type="dxa"/>
            <w:vAlign w:val="center"/>
          </w:tcPr>
          <w:p w14:paraId="2E6EBA58"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Общая цена</w:t>
            </w:r>
          </w:p>
          <w:p w14:paraId="68EF9A32"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r>
      <w:tr w:rsidR="003D2166" w:rsidRPr="00A54A8D" w14:paraId="0B8EF1FF" w14:textId="77777777" w:rsidTr="00351092">
        <w:trPr>
          <w:jc w:val="center"/>
        </w:trPr>
        <w:tc>
          <w:tcPr>
            <w:tcW w:w="1084" w:type="dxa"/>
            <w:shd w:val="clear" w:color="auto" w:fill="99CCFF"/>
            <w:vAlign w:val="center"/>
          </w:tcPr>
          <w:p w14:paraId="2784D0CB"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1</w:t>
            </w:r>
          </w:p>
        </w:tc>
        <w:tc>
          <w:tcPr>
            <w:tcW w:w="3781" w:type="dxa"/>
            <w:shd w:val="clear" w:color="auto" w:fill="99CCFF"/>
          </w:tcPr>
          <w:p w14:paraId="2D4AB238"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2</w:t>
            </w:r>
          </w:p>
        </w:tc>
        <w:tc>
          <w:tcPr>
            <w:tcW w:w="1701" w:type="dxa"/>
            <w:shd w:val="clear" w:color="auto" w:fill="99CCFF"/>
          </w:tcPr>
          <w:p w14:paraId="25A3EA35" w14:textId="77777777" w:rsidR="003D2166" w:rsidRPr="00A54A8D" w:rsidRDefault="003D2166" w:rsidP="00B46D58">
            <w:pPr>
              <w:widowControl w:val="0"/>
              <w:jc w:val="center"/>
              <w:rPr>
                <w:rFonts w:ascii="GHEA Grapalat" w:hAnsi="GHEA Grapalat"/>
                <w:i/>
                <w:sz w:val="20"/>
                <w:szCs w:val="20"/>
              </w:rPr>
            </w:pPr>
            <w:r w:rsidRPr="00A54A8D">
              <w:rPr>
                <w:rFonts w:ascii="GHEA Grapalat" w:hAnsi="GHEA Grapalat"/>
                <w:b/>
                <w:i/>
                <w:sz w:val="20"/>
                <w:szCs w:val="20"/>
              </w:rPr>
              <w:t>3</w:t>
            </w:r>
          </w:p>
        </w:tc>
        <w:tc>
          <w:tcPr>
            <w:tcW w:w="1559" w:type="dxa"/>
            <w:shd w:val="clear" w:color="auto" w:fill="99CCFF"/>
          </w:tcPr>
          <w:p w14:paraId="1C5CC142" w14:textId="77777777" w:rsidR="003D2166" w:rsidRPr="00A54A8D" w:rsidRDefault="009754BB" w:rsidP="00B46D58">
            <w:pPr>
              <w:widowControl w:val="0"/>
              <w:jc w:val="center"/>
              <w:rPr>
                <w:rFonts w:ascii="GHEA Grapalat" w:hAnsi="GHEA Grapalat"/>
                <w:i/>
                <w:sz w:val="20"/>
                <w:szCs w:val="20"/>
                <w:lang w:val="en-US"/>
              </w:rPr>
            </w:pPr>
            <w:r w:rsidRPr="00A54A8D">
              <w:rPr>
                <w:rFonts w:ascii="GHEA Grapalat" w:hAnsi="GHEA Grapalat"/>
                <w:b/>
                <w:i/>
                <w:sz w:val="20"/>
                <w:szCs w:val="20"/>
                <w:lang w:val="en-US"/>
              </w:rPr>
              <w:t>4</w:t>
            </w:r>
          </w:p>
        </w:tc>
        <w:tc>
          <w:tcPr>
            <w:tcW w:w="1649" w:type="dxa"/>
            <w:shd w:val="clear" w:color="auto" w:fill="99CCFF"/>
          </w:tcPr>
          <w:p w14:paraId="2D6EB7D3" w14:textId="77777777" w:rsidR="003D2166" w:rsidRPr="00A54A8D" w:rsidRDefault="009754BB" w:rsidP="009754BB">
            <w:pPr>
              <w:widowControl w:val="0"/>
              <w:jc w:val="center"/>
              <w:rPr>
                <w:rFonts w:ascii="GHEA Grapalat" w:hAnsi="GHEA Grapalat"/>
                <w:i/>
                <w:sz w:val="20"/>
                <w:szCs w:val="20"/>
              </w:rPr>
            </w:pPr>
            <w:r w:rsidRPr="00A54A8D">
              <w:rPr>
                <w:rFonts w:ascii="GHEA Grapalat" w:hAnsi="GHEA Grapalat"/>
                <w:b/>
                <w:i/>
                <w:sz w:val="20"/>
                <w:szCs w:val="20"/>
                <w:lang w:val="en-US"/>
              </w:rPr>
              <w:t>5</w:t>
            </w:r>
            <w:r w:rsidR="003D2166" w:rsidRPr="00A54A8D">
              <w:rPr>
                <w:rFonts w:ascii="GHEA Grapalat" w:hAnsi="GHEA Grapalat"/>
                <w:b/>
                <w:i/>
                <w:sz w:val="20"/>
                <w:szCs w:val="20"/>
              </w:rPr>
              <w:t>=3+4</w:t>
            </w:r>
          </w:p>
        </w:tc>
      </w:tr>
      <w:tr w:rsidR="007063E7" w:rsidRPr="00A54A8D" w14:paraId="3D762C76" w14:textId="77777777" w:rsidTr="00351092">
        <w:trPr>
          <w:trHeight w:val="20"/>
          <w:jc w:val="center"/>
        </w:trPr>
        <w:tc>
          <w:tcPr>
            <w:tcW w:w="1084" w:type="dxa"/>
            <w:vAlign w:val="center"/>
          </w:tcPr>
          <w:p w14:paraId="05E67D09" w14:textId="77777777" w:rsidR="007063E7" w:rsidRPr="00A54A8D" w:rsidRDefault="007063E7" w:rsidP="007063E7">
            <w:pPr>
              <w:widowControl w:val="0"/>
              <w:jc w:val="center"/>
              <w:rPr>
                <w:rFonts w:ascii="GHEA Grapalat" w:hAnsi="GHEA Grapalat"/>
                <w:b/>
                <w:bCs/>
                <w:sz w:val="20"/>
                <w:szCs w:val="20"/>
              </w:rPr>
            </w:pPr>
            <w:r w:rsidRPr="00A54A8D">
              <w:rPr>
                <w:rFonts w:ascii="GHEA Grapalat" w:hAnsi="GHEA Grapalat"/>
                <w:b/>
                <w:sz w:val="20"/>
                <w:szCs w:val="20"/>
              </w:rPr>
              <w:t>1</w:t>
            </w:r>
          </w:p>
        </w:tc>
        <w:tc>
          <w:tcPr>
            <w:tcW w:w="3781" w:type="dxa"/>
            <w:vAlign w:val="center"/>
          </w:tcPr>
          <w:p w14:paraId="76577AFD" w14:textId="6A50AD83" w:rsidR="007063E7" w:rsidRPr="00A54A8D" w:rsidRDefault="007063E7" w:rsidP="007063E7">
            <w:pPr>
              <w:widowControl w:val="0"/>
              <w:jc w:val="center"/>
              <w:rPr>
                <w:rFonts w:ascii="GHEA Grapalat" w:hAnsi="GHEA Grapalat"/>
                <w:b/>
                <w:bCs/>
                <w:sz w:val="20"/>
                <w:szCs w:val="20"/>
              </w:rPr>
            </w:pPr>
            <w:r w:rsidRPr="00A54A8D">
              <w:rPr>
                <w:rFonts w:ascii="GHEA Grapalat" w:hAnsi="GHEA Grapalat"/>
                <w:sz w:val="20"/>
                <w:szCs w:val="20"/>
                <w:lang w:val="hy-AM"/>
              </w:rPr>
              <w:t xml:space="preserve">Консалтинговые услуги </w:t>
            </w:r>
            <w:r w:rsidR="00640D43" w:rsidRPr="00640D43">
              <w:rPr>
                <w:rFonts w:ascii="GHEA Grapalat" w:hAnsi="GHEA Grapalat"/>
                <w:sz w:val="20"/>
                <w:szCs w:val="20"/>
                <w:lang w:val="hy-AM"/>
              </w:rPr>
              <w:t>по техническому контролю качества работ, требующих срочных решений и непредвиденных потребностей административного округа Нор-Норк.</w:t>
            </w:r>
          </w:p>
        </w:tc>
        <w:tc>
          <w:tcPr>
            <w:tcW w:w="1701" w:type="dxa"/>
          </w:tcPr>
          <w:p w14:paraId="15162902" w14:textId="77777777" w:rsidR="007063E7" w:rsidRPr="00A54A8D" w:rsidRDefault="007063E7" w:rsidP="007063E7">
            <w:pPr>
              <w:widowControl w:val="0"/>
              <w:jc w:val="center"/>
              <w:rPr>
                <w:rFonts w:ascii="GHEA Grapalat" w:hAnsi="GHEA Grapalat"/>
                <w:sz w:val="20"/>
                <w:szCs w:val="20"/>
              </w:rPr>
            </w:pPr>
          </w:p>
        </w:tc>
        <w:tc>
          <w:tcPr>
            <w:tcW w:w="1559" w:type="dxa"/>
          </w:tcPr>
          <w:p w14:paraId="0E2FF730" w14:textId="77777777" w:rsidR="007063E7" w:rsidRPr="00A54A8D" w:rsidRDefault="007063E7" w:rsidP="007063E7">
            <w:pPr>
              <w:widowControl w:val="0"/>
              <w:jc w:val="center"/>
              <w:rPr>
                <w:rFonts w:ascii="GHEA Grapalat" w:hAnsi="GHEA Grapalat"/>
                <w:sz w:val="20"/>
                <w:szCs w:val="20"/>
              </w:rPr>
            </w:pPr>
          </w:p>
        </w:tc>
        <w:tc>
          <w:tcPr>
            <w:tcW w:w="1649" w:type="dxa"/>
          </w:tcPr>
          <w:p w14:paraId="612AAE86" w14:textId="77777777" w:rsidR="007063E7" w:rsidRPr="00A54A8D" w:rsidRDefault="007063E7" w:rsidP="007063E7">
            <w:pPr>
              <w:widowControl w:val="0"/>
              <w:jc w:val="center"/>
              <w:rPr>
                <w:rFonts w:ascii="GHEA Grapalat" w:hAnsi="GHEA Grapalat"/>
                <w:sz w:val="20"/>
                <w:szCs w:val="20"/>
              </w:rPr>
            </w:pPr>
          </w:p>
        </w:tc>
      </w:tr>
    </w:tbl>
    <w:p w14:paraId="6ECBAEF0" w14:textId="77777777" w:rsidR="00374F4A" w:rsidRPr="00A54A8D" w:rsidRDefault="00374F4A" w:rsidP="00B46D58">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1703308A" w14:textId="77777777" w:rsidR="00374F4A" w:rsidRPr="00A54A8D" w:rsidRDefault="00374F4A" w:rsidP="00B46D58">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00335DAA" w:rsidRPr="00A54A8D">
        <w:rPr>
          <w:rFonts w:ascii="GHEA Grapalat" w:hAnsi="GHEA Grapalat"/>
          <w:sz w:val="16"/>
        </w:rPr>
        <w:t>)</w:t>
      </w:r>
      <w:r w:rsidRPr="00A54A8D">
        <w:rPr>
          <w:rFonts w:ascii="GHEA Grapalat" w:hAnsi="GHEA Grapalat"/>
          <w:sz w:val="16"/>
        </w:rPr>
        <w:tab/>
        <w:t>подпись</w:t>
      </w:r>
    </w:p>
    <w:p w14:paraId="7069E1A4" w14:textId="77777777" w:rsidR="00DC619D" w:rsidRPr="00A54A8D" w:rsidRDefault="00DC619D" w:rsidP="00B46D58">
      <w:pPr>
        <w:widowControl w:val="0"/>
        <w:spacing w:after="160"/>
        <w:jc w:val="both"/>
        <w:rPr>
          <w:rFonts w:ascii="GHEA Grapalat" w:hAnsi="GHEA Grapalat"/>
          <w:lang w:val="es-ES"/>
        </w:rPr>
      </w:pPr>
    </w:p>
    <w:p w14:paraId="290243AB" w14:textId="77777777" w:rsidR="00B2572B" w:rsidRPr="00A54A8D" w:rsidRDefault="00B2572B" w:rsidP="00B46D58">
      <w:pPr>
        <w:widowControl w:val="0"/>
        <w:spacing w:after="160"/>
        <w:jc w:val="right"/>
        <w:rPr>
          <w:rFonts w:ascii="GHEA Grapalat" w:hAnsi="GHEA Grapalat"/>
        </w:rPr>
      </w:pPr>
      <w:r w:rsidRPr="00A54A8D">
        <w:rPr>
          <w:rFonts w:ascii="GHEA Grapalat" w:hAnsi="GHEA Grapalat"/>
        </w:rPr>
        <w:t>М. П.</w:t>
      </w:r>
    </w:p>
    <w:p w14:paraId="56EAD0F6" w14:textId="77777777" w:rsidR="00B217BB" w:rsidRPr="00A54A8D" w:rsidRDefault="00B217BB" w:rsidP="00B46D58">
      <w:pPr>
        <w:rPr>
          <w:rFonts w:ascii="GHEA Grapalat" w:hAnsi="GHEA Grapalat"/>
          <w:b/>
        </w:rPr>
      </w:pPr>
      <w:r w:rsidRPr="00A54A8D">
        <w:rPr>
          <w:rFonts w:ascii="GHEA Grapalat" w:hAnsi="GHEA Grapalat"/>
          <w:b/>
        </w:rPr>
        <w:br w:type="page"/>
      </w:r>
    </w:p>
    <w:p w14:paraId="3D6D696F" w14:textId="77777777" w:rsidR="001005B0" w:rsidRPr="00A54A8D"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A54A8D" w:rsidRDefault="00235549" w:rsidP="00235549">
      <w:pPr>
        <w:widowControl w:val="0"/>
        <w:spacing w:after="160"/>
        <w:ind w:firstLine="567"/>
        <w:jc w:val="right"/>
        <w:rPr>
          <w:rFonts w:ascii="GHEA Grapalat" w:hAnsi="GHEA Grapalat" w:cs="Arial"/>
          <w:b/>
        </w:rPr>
      </w:pPr>
      <w:r w:rsidRPr="00A54A8D">
        <w:rPr>
          <w:rFonts w:ascii="GHEA Grapalat" w:hAnsi="GHEA Grapalat"/>
          <w:b/>
        </w:rPr>
        <w:t>Приложение № 5</w:t>
      </w:r>
    </w:p>
    <w:p w14:paraId="2CBD6F7C" w14:textId="37312A88" w:rsidR="00235549" w:rsidRPr="00A54A8D" w:rsidRDefault="00235549" w:rsidP="00235549">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640D43">
        <w:rPr>
          <w:rFonts w:ascii="GHEA Grapalat" w:hAnsi="GHEA Grapalat"/>
          <w:b/>
          <w:sz w:val="24"/>
          <w:szCs w:val="24"/>
        </w:rPr>
        <w:t>26/7</w:t>
      </w:r>
    </w:p>
    <w:p w14:paraId="7A6AA197" w14:textId="77777777" w:rsidR="001005B0" w:rsidRPr="00A54A8D" w:rsidRDefault="001005B0" w:rsidP="00B46D58">
      <w:pPr>
        <w:widowControl w:val="0"/>
        <w:spacing w:after="160"/>
        <w:ind w:left="567" w:right="565"/>
        <w:jc w:val="center"/>
        <w:rPr>
          <w:rFonts w:ascii="GHEA Grapalat" w:hAnsi="GHEA Grapalat"/>
          <w:b/>
        </w:rPr>
      </w:pPr>
    </w:p>
    <w:p w14:paraId="67C60AE0" w14:textId="77777777" w:rsidR="0075061D" w:rsidRPr="00A54A8D" w:rsidRDefault="0075061D" w:rsidP="0075061D">
      <w:pPr>
        <w:pStyle w:val="BodyTextIndent3"/>
        <w:widowControl w:val="0"/>
        <w:spacing w:after="160" w:line="240" w:lineRule="auto"/>
        <w:jc w:val="center"/>
        <w:rPr>
          <w:rFonts w:ascii="GHEA Grapalat" w:hAnsi="GHEA Grapalat"/>
          <w:sz w:val="24"/>
          <w:szCs w:val="24"/>
          <w:lang w:val="hy-AM"/>
        </w:rPr>
      </w:pPr>
      <w:r w:rsidRPr="00A54A8D">
        <w:rPr>
          <w:rFonts w:ascii="GHEA Grapalat" w:hAnsi="GHEA Grapalat"/>
          <w:sz w:val="24"/>
          <w:szCs w:val="24"/>
        </w:rPr>
        <w:t xml:space="preserve">ГАРАНТИЯ </w:t>
      </w:r>
      <w:r w:rsidRPr="00A54A8D">
        <w:rPr>
          <w:rFonts w:ascii="GHEA Grapalat" w:hAnsi="GHEA Grapalat"/>
          <w:sz w:val="24"/>
          <w:szCs w:val="24"/>
          <w:lang w:val="en-US"/>
        </w:rPr>
        <w:t>N</w:t>
      </w:r>
      <w:r w:rsidRPr="00A54A8D">
        <w:rPr>
          <w:rFonts w:ascii="GHEA Grapalat" w:hAnsi="GHEA Grapalat"/>
          <w:sz w:val="24"/>
          <w:szCs w:val="24"/>
          <w:lang w:val="hy-AM"/>
        </w:rPr>
        <w:t>________</w:t>
      </w:r>
    </w:p>
    <w:p w14:paraId="339C184E" w14:textId="77777777" w:rsidR="0075061D" w:rsidRPr="00A54A8D" w:rsidRDefault="0075061D" w:rsidP="0075061D">
      <w:pPr>
        <w:widowControl w:val="0"/>
        <w:spacing w:after="160"/>
        <w:ind w:left="567" w:right="565"/>
        <w:jc w:val="center"/>
        <w:rPr>
          <w:rFonts w:ascii="GHEA Grapalat" w:hAnsi="GHEA Grapalat"/>
          <w:b/>
        </w:rPr>
      </w:pPr>
      <w:r w:rsidRPr="00A54A8D">
        <w:rPr>
          <w:rFonts w:ascii="GHEA Grapalat" w:hAnsi="GHEA Grapalat"/>
          <w:b/>
        </w:rPr>
        <w:t>(обеспечение договора)</w:t>
      </w:r>
    </w:p>
    <w:p w14:paraId="065D3584" w14:textId="77777777" w:rsidR="001005B0" w:rsidRPr="00A54A8D" w:rsidRDefault="001005B0" w:rsidP="00B46D58">
      <w:pPr>
        <w:widowControl w:val="0"/>
        <w:spacing w:after="160"/>
        <w:ind w:left="567" w:right="565"/>
        <w:jc w:val="center"/>
        <w:rPr>
          <w:rFonts w:ascii="GHEA Grapalat" w:hAnsi="GHEA Grapalat"/>
          <w:b/>
        </w:rPr>
      </w:pPr>
    </w:p>
    <w:p w14:paraId="40DABFE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54A8D">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54A8D">
        <w:rPr>
          <w:rFonts w:eastAsiaTheme="minorHAnsi" w:cstheme="minorBidi"/>
        </w:rPr>
        <w:t>N</w:t>
      </w:r>
      <w:r w:rsidRPr="00A54A8D">
        <w:rPr>
          <w:rFonts w:eastAsiaTheme="minorHAnsi" w:cstheme="minorBidi"/>
          <w:lang w:val="hy-AM"/>
        </w:rPr>
        <w:t xml:space="preserve">  </w:t>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rPr>
        <w:t xml:space="preserve">   </w:t>
      </w:r>
      <w:r w:rsidRPr="00A54A8D">
        <w:rPr>
          <w:rFonts w:ascii="GHEA Grapalat" w:eastAsiaTheme="minorHAnsi" w:hAnsi="GHEA Grapalat" w:cstheme="minorBidi"/>
        </w:rPr>
        <w:t>заключаемым</w:t>
      </w:r>
      <w:r w:rsidRPr="00A54A8D">
        <w:rPr>
          <w:rStyle w:val="Strong"/>
          <w:rFonts w:ascii="GHEA Grapalat" w:hAnsi="GHEA Grapalat"/>
          <w:sz w:val="22"/>
          <w:szCs w:val="22"/>
        </w:rPr>
        <w:t xml:space="preserve">  </w:t>
      </w:r>
      <w:r w:rsidRPr="00A54A8D">
        <w:rPr>
          <w:rFonts w:ascii="GHEA Grapalat" w:eastAsiaTheme="minorHAnsi" w:hAnsi="GHEA Grapalat" w:cstheme="minorBidi"/>
          <w:bCs/>
        </w:rPr>
        <w:t>между</w:t>
      </w:r>
    </w:p>
    <w:p w14:paraId="22FFD3B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Style w:val="Strong"/>
          <w:rFonts w:ascii="GHEA Grapalat" w:hAnsi="GHEA Grapalat"/>
          <w:b w:val="0"/>
          <w:sz w:val="20"/>
          <w:szCs w:val="20"/>
        </w:rPr>
        <w:t xml:space="preserve">      номер заключаемого договора</w:t>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p>
    <w:p w14:paraId="4B68BC36"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00875F09" w:rsidRPr="00A54A8D">
        <w:rPr>
          <w:rFonts w:ascii="GHEA Grapalat" w:hAnsi="GHEA Grapalat"/>
          <w:sz w:val="20"/>
          <w:szCs w:val="20"/>
          <w:u w:val="single"/>
        </w:rPr>
        <w:t>_____</w:t>
      </w:r>
      <w:r w:rsidRPr="00A54A8D">
        <w:rPr>
          <w:rFonts w:ascii="GHEA Grapalat" w:hAnsi="GHEA Grapalat"/>
          <w:sz w:val="20"/>
          <w:szCs w:val="20"/>
          <w:lang w:val="hy-AM"/>
        </w:rPr>
        <w:t xml:space="preserve"> </w:t>
      </w:r>
      <w:r w:rsidRPr="00A54A8D">
        <w:rPr>
          <w:rFonts w:ascii="GHEA Grapalat" w:eastAsiaTheme="minorHAnsi" w:hAnsi="GHEA Grapalat" w:cstheme="minorBidi"/>
        </w:rPr>
        <w:t xml:space="preserve">   (далее-бенефициар) и</w:t>
      </w: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00875F09" w:rsidRPr="00A54A8D">
        <w:rPr>
          <w:rStyle w:val="Strong"/>
          <w:rFonts w:ascii="GHEA Grapalat" w:hAnsi="GHEA Grapalat"/>
          <w:b w:val="0"/>
          <w:sz w:val="20"/>
          <w:szCs w:val="20"/>
          <w:u w:val="single"/>
        </w:rPr>
        <w:t>____</w:t>
      </w:r>
      <w:r w:rsidRPr="00A54A8D">
        <w:rPr>
          <w:rFonts w:eastAsiaTheme="minorHAnsi" w:cstheme="minorBidi"/>
        </w:rPr>
        <w:t xml:space="preserve">    </w:t>
      </w:r>
    </w:p>
    <w:p w14:paraId="0C094314"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54A8D">
        <w:rPr>
          <w:rStyle w:val="Strong"/>
          <w:rFonts w:ascii="GHEA Grapalat" w:hAnsi="GHEA Grapalat"/>
          <w:b w:val="0"/>
          <w:sz w:val="18"/>
          <w:szCs w:val="18"/>
        </w:rPr>
        <w:t>наименование заказчика</w:t>
      </w:r>
      <w:r w:rsidRPr="00A54A8D">
        <w:rPr>
          <w:rStyle w:val="Strong"/>
          <w:rFonts w:ascii="GHEA Grapalat" w:hAnsi="GHEA Grapalat"/>
          <w:b w:val="0"/>
          <w:sz w:val="20"/>
          <w:szCs w:val="20"/>
        </w:rPr>
        <w:t xml:space="preserve">                                    </w:t>
      </w:r>
      <w:r w:rsidR="00875F09"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rPr>
        <w:t>наименование отобранного участника</w:t>
      </w:r>
    </w:p>
    <w:p w14:paraId="5A5F197A" w14:textId="77777777" w:rsidR="005B3A59" w:rsidRPr="00A54A8D" w:rsidRDefault="005B3A59" w:rsidP="005B3A59">
      <w:pPr>
        <w:pStyle w:val="NormalWeb"/>
        <w:shd w:val="clear" w:color="auto" w:fill="FFFFFF"/>
        <w:spacing w:before="0" w:beforeAutospacing="0" w:after="0" w:afterAutospacing="0"/>
        <w:ind w:left="-142"/>
        <w:rPr>
          <w:rFonts w:cs="Sylfaen"/>
          <w:vertAlign w:val="superscript"/>
          <w:lang w:val="hy-AM"/>
        </w:rPr>
      </w:pP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lang w:val="hy-AM"/>
        </w:rPr>
        <w:tab/>
      </w:r>
    </w:p>
    <w:p w14:paraId="0D61348A" w14:textId="77777777" w:rsidR="005B3A59" w:rsidRPr="00A54A8D"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54A8D">
        <w:rPr>
          <w:rFonts w:eastAsiaTheme="minorHAnsi" w:cstheme="minorBidi"/>
        </w:rPr>
        <w:t>(</w:t>
      </w:r>
      <w:r w:rsidRPr="00A54A8D">
        <w:rPr>
          <w:rFonts w:ascii="GHEA Grapalat" w:eastAsiaTheme="minorHAnsi" w:hAnsi="GHEA Grapalat" w:cstheme="minorBidi"/>
        </w:rPr>
        <w:t>далее-принципал).</w:t>
      </w:r>
    </w:p>
    <w:p w14:paraId="65295617"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Fonts w:eastAsiaTheme="minorHAnsi" w:cstheme="minorBidi"/>
        </w:rPr>
        <w:t xml:space="preserve"> </w:t>
      </w:r>
    </w:p>
    <w:p w14:paraId="7DD8A6E3"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54A8D">
        <w:rPr>
          <w:rFonts w:ascii="GHEA Grapalat" w:eastAsiaTheme="minorHAnsi" w:hAnsi="GHEA Grapalat" w:cstheme="minorBidi"/>
        </w:rPr>
        <w:t xml:space="preserve">  2.  По гарантии </w:t>
      </w:r>
      <w:r w:rsidRPr="00A54A8D">
        <w:rPr>
          <w:rFonts w:ascii="GHEA Grapalat" w:eastAsiaTheme="minorHAnsi" w:hAnsi="GHEA Grapalat" w:cstheme="minorBidi"/>
          <w:lang w:val="hy-AM"/>
        </w:rPr>
        <w:t xml:space="preserve">---------------------------------------------------------------------------- </w:t>
      </w:r>
    </w:p>
    <w:p w14:paraId="7B87604D"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54A8D">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54A8D">
        <w:rPr>
          <w:rFonts w:ascii="GHEA Grapalat" w:eastAsiaTheme="minorHAnsi" w:hAnsi="GHEA Grapalat" w:cstheme="minorBidi"/>
        </w:rPr>
        <w:t>-------------</w:t>
      </w:r>
      <w:r w:rsidRPr="00A54A8D">
        <w:rPr>
          <w:rFonts w:ascii="GHEA Grapalat" w:eastAsiaTheme="minorHAnsi" w:hAnsi="GHEA Grapalat" w:cstheme="minorBidi"/>
        </w:rPr>
        <w:t xml:space="preserve"> </w:t>
      </w:r>
    </w:p>
    <w:p w14:paraId="65E2BF9A" w14:textId="77777777" w:rsidR="00286CDB" w:rsidRPr="00A54A8D"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54A8D">
        <w:rPr>
          <w:rFonts w:ascii="GHEA Grapalat" w:eastAsiaTheme="minorHAnsi" w:hAnsi="GHEA Grapalat" w:cstheme="minorBidi"/>
          <w:sz w:val="18"/>
          <w:szCs w:val="18"/>
        </w:rPr>
        <w:t xml:space="preserve">                                                       сумма в цифрах и прописью</w:t>
      </w:r>
    </w:p>
    <w:p w14:paraId="46DD708E"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p>
    <w:p w14:paraId="3833C9DC" w14:textId="32D4C641" w:rsidR="005B3A59" w:rsidRPr="00A54A8D"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 xml:space="preserve">(далее-сумма гарантии) в течение </w:t>
      </w:r>
      <w:r w:rsidR="009D6B1A" w:rsidRPr="00A54A8D">
        <w:rPr>
          <w:rFonts w:ascii="GHEA Grapalat" w:eastAsiaTheme="minorHAnsi" w:hAnsi="GHEA Grapalat" w:cstheme="minorBidi"/>
        </w:rPr>
        <w:t xml:space="preserve">пяти </w:t>
      </w:r>
      <w:r w:rsidR="005B3A59" w:rsidRPr="00A54A8D">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A54A8D">
        <w:rPr>
          <w:rFonts w:ascii="GHEA Grapalat" w:eastAsiaTheme="minorHAnsi" w:hAnsi="GHEA Grapalat" w:cstheme="minorBidi"/>
          <w:b/>
          <w:bCs/>
          <w:u w:val="single"/>
        </w:rPr>
        <w:t>900015211429</w:t>
      </w:r>
      <w:r w:rsidR="005B3A59" w:rsidRPr="00A54A8D">
        <w:rPr>
          <w:rFonts w:ascii="GHEA Grapalat" w:eastAsiaTheme="minorHAnsi" w:hAnsi="GHEA Grapalat" w:cstheme="minorBidi"/>
        </w:rPr>
        <w:t>______ бенефициара.</w:t>
      </w:r>
    </w:p>
    <w:p w14:paraId="35D3C1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r w:rsidRPr="00A54A8D">
        <w:rPr>
          <w:rFonts w:ascii="GHEA Grapalat" w:eastAsiaTheme="minorHAnsi" w:hAnsi="GHEA Grapalat" w:cstheme="minorBidi"/>
          <w:sz w:val="18"/>
          <w:szCs w:val="18"/>
        </w:rPr>
        <w:t>расчетный счет</w:t>
      </w:r>
      <w:r w:rsidR="007B69B6" w:rsidRPr="00A54A8D">
        <w:rPr>
          <w:rFonts w:ascii="GHEA Grapalat" w:eastAsiaTheme="minorHAnsi" w:hAnsi="GHEA Grapalat" w:cstheme="minorBidi"/>
        </w:rPr>
        <w:t>*</w:t>
      </w:r>
    </w:p>
    <w:p w14:paraId="17ACAD8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54A8D">
        <w:rPr>
          <w:rStyle w:val="Strong"/>
          <w:rFonts w:ascii="GHEA Grapalat" w:hAnsi="GHEA Grapalat"/>
          <w:sz w:val="20"/>
          <w:szCs w:val="20"/>
        </w:rPr>
        <w:t xml:space="preserve">3. </w:t>
      </w:r>
      <w:r w:rsidRPr="00A54A8D">
        <w:rPr>
          <w:rFonts w:ascii="GHEA Grapalat" w:eastAsiaTheme="minorHAnsi" w:hAnsi="GHEA Grapalat" w:cstheme="minorBidi"/>
        </w:rPr>
        <w:t>Настоящая гарантия является безотзывной.</w:t>
      </w:r>
    </w:p>
    <w:p w14:paraId="5688D64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A54A8D" w:rsidRDefault="00ED3432"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5. Гарантия действует</w:t>
      </w:r>
      <w:r w:rsidR="009B3563" w:rsidRPr="00A54A8D">
        <w:rPr>
          <w:rFonts w:ascii="GHEA Grapalat" w:eastAsiaTheme="minorHAnsi" w:hAnsi="GHEA Grapalat" w:cstheme="minorBidi"/>
        </w:rPr>
        <w:t xml:space="preserve"> с момента выпуска и в силе  </w:t>
      </w:r>
      <w:r w:rsidRPr="00A54A8D">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A54A8D" w:rsidRDefault="009B3563"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sz w:val="18"/>
          <w:szCs w:val="18"/>
        </w:rPr>
        <w:t xml:space="preserve">                 </w:t>
      </w:r>
      <w:del w:id="16" w:author="Inesa Kocharyan" w:date="2023-07-07T10:08:00Z">
        <w:r w:rsidRPr="00A54A8D" w:rsidDel="00B61F90">
          <w:rPr>
            <w:rFonts w:ascii="GHEA Grapalat" w:eastAsiaTheme="minorHAnsi" w:hAnsi="GHEA Grapalat" w:cstheme="minorBidi"/>
            <w:sz w:val="18"/>
            <w:szCs w:val="18"/>
          </w:rPr>
          <w:delText xml:space="preserve"> </w:delText>
        </w:r>
      </w:del>
      <w:r w:rsidRPr="00A54A8D">
        <w:rPr>
          <w:rFonts w:ascii="GHEA Grapalat" w:eastAsiaTheme="minorHAnsi" w:hAnsi="GHEA Grapalat" w:cstheme="minorBidi"/>
          <w:sz w:val="18"/>
          <w:szCs w:val="18"/>
        </w:rPr>
        <w:t xml:space="preserve"> </w:t>
      </w:r>
      <w:r w:rsidR="00ED3432" w:rsidRPr="00A54A8D">
        <w:rPr>
          <w:rFonts w:ascii="GHEA Grapalat" w:eastAsiaTheme="minorHAnsi" w:hAnsi="GHEA Grapalat" w:cstheme="minorBidi"/>
          <w:sz w:val="18"/>
          <w:szCs w:val="18"/>
        </w:rPr>
        <w:t>номер заключаемого договара</w:t>
      </w:r>
    </w:p>
    <w:p w14:paraId="0221C51E" w14:textId="77777777" w:rsidR="00ED3432" w:rsidRPr="00A54A8D" w:rsidRDefault="009B3563" w:rsidP="00ED3432">
      <w:pPr>
        <w:pStyle w:val="NormalWeb"/>
        <w:shd w:val="clear" w:color="auto" w:fill="FFFFFF"/>
        <w:contextualSpacing/>
        <w:jc w:val="both"/>
        <w:rPr>
          <w:rFonts w:ascii="GHEA Grapalat" w:eastAsiaTheme="minorHAnsi" w:hAnsi="GHEA Grapalat" w:cstheme="minorBidi"/>
          <w:lang w:val="hy-AM"/>
        </w:rPr>
      </w:pPr>
      <w:r w:rsidRPr="00A54A8D">
        <w:rPr>
          <w:rFonts w:ascii="GHEA Grapalat" w:eastAsiaTheme="minorHAnsi" w:hAnsi="GHEA Grapalat" w:cstheme="minorBidi"/>
        </w:rPr>
        <w:t>принципало</w:t>
      </w:r>
      <w:r w:rsidR="00A16E60" w:rsidRPr="00A54A8D">
        <w:rPr>
          <w:rFonts w:ascii="GHEA Grapalat" w:eastAsiaTheme="minorHAnsi" w:hAnsi="GHEA Grapalat" w:cstheme="minorBidi"/>
        </w:rPr>
        <w:t xml:space="preserve">м </w:t>
      </w:r>
      <w:r w:rsidR="00ED3432" w:rsidRPr="00A54A8D">
        <w:rPr>
          <w:rFonts w:ascii="GHEA Grapalat" w:eastAsiaTheme="minorHAnsi" w:hAnsi="GHEA Grapalat" w:cstheme="minorBidi"/>
        </w:rPr>
        <w:t xml:space="preserve">и  действует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в</w:t>
      </w:r>
      <w:r w:rsidR="00ED3432" w:rsidRPr="00A54A8D">
        <w:rPr>
          <w:rFonts w:ascii="GHEA Grapalat" w:hAnsi="GHEA Grapalat"/>
        </w:rPr>
        <w:t>ключительно</w:t>
      </w:r>
      <w:r w:rsidR="00ED3432" w:rsidRPr="00A54A8D">
        <w:rPr>
          <w:rFonts w:ascii="GHEA Grapalat" w:eastAsiaTheme="minorHAnsi" w:hAnsi="GHEA Grapalat" w:cstheme="minorBidi"/>
        </w:rPr>
        <w:t xml:space="preserve">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девяностого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рабочего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дня</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следующего за днем </w:t>
      </w:r>
    </w:p>
    <w:p w14:paraId="6493C864"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A54A8D" w:rsidRDefault="00ED3432" w:rsidP="00ED3432">
      <w:pPr>
        <w:pStyle w:val="NormalWeb"/>
        <w:shd w:val="clear" w:color="auto" w:fill="FFFFFF"/>
        <w:contextualSpacing/>
        <w:jc w:val="center"/>
        <w:rPr>
          <w:rFonts w:eastAsiaTheme="minorHAnsi" w:cstheme="minorBidi"/>
        </w:rPr>
      </w:pPr>
      <w:r w:rsidRPr="00A54A8D">
        <w:rPr>
          <w:rFonts w:ascii="GHEA Grapalat" w:eastAsiaTheme="minorHAnsi" w:hAnsi="GHEA Grapalat" w:cstheme="minorBidi"/>
          <w:lang w:val="hy-AM"/>
        </w:rPr>
        <w:t>--------------------------------------------------------</w:t>
      </w:r>
      <w:r w:rsidRPr="00A54A8D">
        <w:rPr>
          <w:rFonts w:ascii="GHEA Grapalat" w:eastAsiaTheme="minorHAnsi" w:hAnsi="GHEA Grapalat" w:cstheme="minorBidi"/>
        </w:rPr>
        <w:t>------------------</w:t>
      </w:r>
      <w:r w:rsidRPr="00A54A8D">
        <w:rPr>
          <w:rFonts w:ascii="GHEA Grapalat" w:eastAsiaTheme="minorHAnsi" w:hAnsi="GHEA Grapalat" w:cstheme="minorBidi"/>
          <w:lang w:val="hy-AM"/>
        </w:rPr>
        <w:t>----------------------</w:t>
      </w:r>
      <w:r w:rsidRPr="00A54A8D">
        <w:rPr>
          <w:rFonts w:eastAsiaTheme="minorHAnsi" w:cstheme="minorBidi"/>
        </w:rPr>
        <w:t xml:space="preserve"> </w:t>
      </w:r>
      <w:r w:rsidRPr="00A54A8D">
        <w:rPr>
          <w:rFonts w:eastAsiaTheme="minorHAnsi" w:cstheme="minorBidi"/>
          <w:lang w:val="hy-AM"/>
        </w:rPr>
        <w:t>.</w:t>
      </w:r>
      <w:r w:rsidRPr="00A54A8D">
        <w:rPr>
          <w:rFonts w:eastAsiaTheme="minorHAnsi" w:cstheme="minorBidi"/>
        </w:rPr>
        <w:t xml:space="preserve">                    </w:t>
      </w:r>
      <w:r w:rsidRPr="00A54A8D">
        <w:rPr>
          <w:rFonts w:ascii="GHEA Grapalat" w:hAnsi="GHEA Grapalat"/>
          <w:sz w:val="16"/>
          <w:szCs w:val="16"/>
        </w:rPr>
        <w:t>крайний   срок</w:t>
      </w:r>
      <w:r w:rsidRPr="00A54A8D">
        <w:rPr>
          <w:rFonts w:ascii="GHEA Grapalat" w:eastAsiaTheme="minorHAnsi" w:hAnsi="GHEA Grapalat" w:cstheme="minorBidi"/>
          <w:sz w:val="16"/>
          <w:szCs w:val="16"/>
        </w:rPr>
        <w:t xml:space="preserve"> </w:t>
      </w:r>
      <w:r w:rsidR="00CF75C9" w:rsidRPr="00A54A8D">
        <w:rPr>
          <w:rFonts w:ascii="GHEA Grapalat" w:eastAsiaTheme="minorHAnsi" w:hAnsi="GHEA Grapalat" w:cstheme="minorBidi"/>
          <w:sz w:val="16"/>
          <w:szCs w:val="16"/>
        </w:rPr>
        <w:t>оказания услуг</w:t>
      </w:r>
      <w:r w:rsidRPr="00A54A8D">
        <w:rPr>
          <w:rFonts w:ascii="GHEA Grapalat" w:hAnsi="GHEA Grapalat"/>
          <w:sz w:val="16"/>
          <w:szCs w:val="16"/>
        </w:rPr>
        <w:t>, предусмотренный заключаемым договором, включая гарантийный срок</w:t>
      </w:r>
    </w:p>
    <w:p w14:paraId="6624A0ED" w14:textId="05DE962F" w:rsidR="00B61F90"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t>В день предоставления гарантии лицо</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выдающее гарантию</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с официального адреса</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электронной почты высылает воспроизведенный (отсканированный) с оригинала</w:t>
      </w:r>
      <w:r w:rsidR="00AF1572" w:rsidRPr="00A54A8D">
        <w:rPr>
          <w:rFonts w:ascii="GHEA Grapalat" w:eastAsiaTheme="minorHAnsi" w:hAnsi="GHEA Grapalat" w:cstheme="minorBidi"/>
        </w:rPr>
        <w:t xml:space="preserve"> настоящей гарантии</w:t>
      </w:r>
      <w:r w:rsidRPr="00A54A8D">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A54A8D">
        <w:rPr>
          <w:rFonts w:ascii="GHEA Grapalat" w:eastAsiaTheme="minorHAnsi" w:hAnsi="GHEA Grapalat" w:cstheme="minorBidi"/>
        </w:rPr>
        <w:t xml:space="preserve"> </w:t>
      </w:r>
      <w:hyperlink r:id="rId11" w:history="1">
        <w:r w:rsidR="00F12845" w:rsidRPr="00710956">
          <w:rPr>
            <w:rStyle w:val="Hyperlink"/>
            <w:rFonts w:ascii="GHEA Grapalat" w:hAnsi="GHEA Grapalat"/>
            <w:sz w:val="20"/>
            <w:szCs w:val="20"/>
            <w:lang w:val="en-US" w:eastAsia="en-US" w:bidi="ar-SA"/>
          </w:rPr>
          <w:t>anahit</w:t>
        </w:r>
        <w:r w:rsidR="00F12845" w:rsidRPr="00710956">
          <w:rPr>
            <w:rStyle w:val="Hyperlink"/>
            <w:rFonts w:ascii="GHEA Grapalat" w:hAnsi="GHEA Grapalat"/>
            <w:sz w:val="20"/>
            <w:szCs w:val="20"/>
            <w:lang w:eastAsia="en-US" w:bidi="ar-SA"/>
          </w:rPr>
          <w:t>.</w:t>
        </w:r>
        <w:r w:rsidR="00F12845" w:rsidRPr="00710956">
          <w:rPr>
            <w:rStyle w:val="Hyperlink"/>
            <w:rFonts w:ascii="GHEA Grapalat" w:hAnsi="GHEA Grapalat"/>
            <w:sz w:val="20"/>
            <w:szCs w:val="20"/>
            <w:lang w:val="en-US" w:eastAsia="en-US" w:bidi="ar-SA"/>
          </w:rPr>
          <w:t>amirkhanyan</w:t>
        </w:r>
        <w:r w:rsidR="00F12845" w:rsidRPr="00710956">
          <w:rPr>
            <w:rStyle w:val="Hyperlink"/>
            <w:rFonts w:ascii="GHEA Grapalat" w:hAnsi="GHEA Grapalat"/>
            <w:sz w:val="20"/>
            <w:szCs w:val="20"/>
            <w:lang w:val="hy-AM" w:eastAsia="en-US" w:bidi="ar-SA"/>
          </w:rPr>
          <w:t>@yerevan.am</w:t>
        </w:r>
      </w:hyperlink>
      <w:r w:rsidRPr="00A54A8D">
        <w:rPr>
          <w:rFonts w:ascii="GHEA Grapalat" w:eastAsiaTheme="minorHAnsi" w:hAnsi="GHEA Grapalat" w:cstheme="minorBidi"/>
        </w:rPr>
        <w:t xml:space="preserve"> </w:t>
      </w:r>
    </w:p>
    <w:p w14:paraId="263E825C" w14:textId="77777777" w:rsidR="00B61F90" w:rsidRPr="00A54A8D" w:rsidRDefault="00B61F90" w:rsidP="00ED3432">
      <w:pPr>
        <w:pStyle w:val="NormalWeb"/>
        <w:shd w:val="clear" w:color="auto" w:fill="FFFFFF"/>
        <w:contextualSpacing/>
        <w:jc w:val="both"/>
        <w:rPr>
          <w:rFonts w:ascii="GHEA Grapalat" w:eastAsiaTheme="minorHAnsi" w:hAnsi="GHEA Grapalat" w:cstheme="minorBidi"/>
        </w:rPr>
      </w:pPr>
      <w:r w:rsidRPr="00A54A8D">
        <w:rPr>
          <w:rStyle w:val="Strong"/>
          <w:b w:val="0"/>
          <w:bCs w:val="0"/>
          <w:sz w:val="20"/>
          <w:szCs w:val="20"/>
        </w:rPr>
        <w:t xml:space="preserve">                                                                                               адрес эл. почты секретаря</w:t>
      </w:r>
    </w:p>
    <w:p w14:paraId="471BCA3B"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lastRenderedPageBreak/>
        <w:t xml:space="preserve">указанный </w:t>
      </w:r>
      <w:r w:rsidR="002461B3" w:rsidRPr="00A54A8D">
        <w:rPr>
          <w:rFonts w:ascii="GHEA Grapalat" w:eastAsiaTheme="minorHAnsi" w:hAnsi="GHEA Grapalat" w:cstheme="minorBidi"/>
        </w:rPr>
        <w:t>в приглашении к процедуре закуп</w:t>
      </w:r>
      <w:r w:rsidRPr="00A54A8D">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A54A8D"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A54A8D"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A54A8D" w:rsidRDefault="005B3A59" w:rsidP="005B3A59">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1) копии заключенного договора N</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 xml:space="preserve">_____________________, включая </w:t>
      </w:r>
    </w:p>
    <w:p w14:paraId="39B89DCC" w14:textId="77777777" w:rsidR="005B3A59" w:rsidRPr="00A54A8D" w:rsidRDefault="005B3A59" w:rsidP="005B3A59">
      <w:pPr>
        <w:pStyle w:val="NormalWeb"/>
        <w:shd w:val="clear" w:color="auto" w:fill="FFFFFF"/>
        <w:contextualSpacing/>
        <w:jc w:val="both"/>
        <w:rPr>
          <w:rFonts w:ascii="GHEA Grapalat" w:eastAsiaTheme="minorHAnsi" w:hAnsi="GHEA Grapalat" w:cstheme="minorBidi"/>
          <w:sz w:val="18"/>
          <w:szCs w:val="18"/>
        </w:rPr>
      </w:pPr>
      <w:r w:rsidRPr="00A54A8D">
        <w:rPr>
          <w:rFonts w:eastAsiaTheme="minorHAnsi" w:cstheme="minorBidi"/>
        </w:rPr>
        <w:t xml:space="preserve">                                                               </w:t>
      </w:r>
      <w:r w:rsidR="00D273E6" w:rsidRPr="00A54A8D">
        <w:rPr>
          <w:rFonts w:eastAsiaTheme="minorHAnsi" w:cstheme="minorBidi"/>
        </w:rPr>
        <w:t xml:space="preserve">          </w:t>
      </w:r>
      <w:r w:rsidRPr="00A54A8D">
        <w:rPr>
          <w:rFonts w:ascii="GHEA Grapalat" w:eastAsiaTheme="minorHAnsi" w:hAnsi="GHEA Grapalat" w:cstheme="minorBidi"/>
          <w:sz w:val="18"/>
          <w:szCs w:val="18"/>
        </w:rPr>
        <w:t>номер заключаемого договара</w:t>
      </w:r>
    </w:p>
    <w:p w14:paraId="7A8A6C8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A54A8D">
        <w:fldChar w:fldCharType="begin"/>
      </w:r>
      <w:r w:rsidRPr="00A54A8D">
        <w:instrText>HYPERLINK "http://www.procurement.am"</w:instrText>
      </w:r>
      <w:r w:rsidRPr="00A54A8D">
        <w:fldChar w:fldCharType="separate"/>
      </w:r>
      <w:r w:rsidRPr="00A54A8D">
        <w:rPr>
          <w:rStyle w:val="Hyperlink"/>
          <w:rFonts w:ascii="GHEA Grapalat" w:hAnsi="GHEA Grapalat"/>
          <w:color w:val="auto"/>
          <w:sz w:val="20"/>
          <w:szCs w:val="20"/>
          <w:lang w:val="hy-AM"/>
        </w:rPr>
        <w:t>www.procurement.am</w:t>
      </w:r>
      <w:r w:rsidRPr="00A54A8D">
        <w:fldChar w:fldCharType="end"/>
      </w:r>
      <w:r w:rsidRPr="00A54A8D">
        <w:rPr>
          <w:rFonts w:ascii="GHEA Grapalat" w:eastAsiaTheme="minorHAnsi" w:hAnsi="GHEA Grapalat" w:cstheme="minorBidi"/>
        </w:rPr>
        <w:t xml:space="preserve"> .</w:t>
      </w:r>
    </w:p>
    <w:p w14:paraId="3D2B056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7.</w:t>
      </w:r>
      <w:r w:rsidRPr="00A54A8D">
        <w:t xml:space="preserve"> </w:t>
      </w:r>
      <w:r w:rsidRPr="00A54A8D">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8.</w:t>
      </w:r>
      <w:r w:rsidRPr="00A54A8D">
        <w:t xml:space="preserve"> </w:t>
      </w:r>
      <w:r w:rsidRPr="00A54A8D">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54A8D">
        <w:rPr>
          <w:rFonts w:ascii="GHEA Grapalat" w:hAnsi="GHEA Grapalat"/>
          <w:sz w:val="20"/>
          <w:szCs w:val="20"/>
          <w:lang w:val="hy-AM"/>
        </w:rPr>
        <w:t>Руководитель исполнительного органа</w:t>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0C76631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18CBBD4E" w14:textId="77777777" w:rsidR="005B3A59" w:rsidRPr="00A54A8D"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54A8D">
        <w:rPr>
          <w:rFonts w:ascii="GHEA Grapalat" w:hAnsi="GHEA Grapalat" w:cs="Sylfaen"/>
          <w:vertAlign w:val="superscript"/>
          <w:lang w:val="hy-AM"/>
        </w:rPr>
        <w:t xml:space="preserve">                                                        </w:t>
      </w:r>
      <w:r w:rsidRPr="00A54A8D">
        <w:rPr>
          <w:rFonts w:ascii="GHEA Grapalat" w:hAnsi="GHEA Grapalat" w:cs="Sylfaen"/>
          <w:vertAlign w:val="superscript"/>
        </w:rPr>
        <w:t>число, месяц, год</w:t>
      </w:r>
    </w:p>
    <w:p w14:paraId="5B2A0BE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A54A8D" w:rsidRDefault="001005B0" w:rsidP="00B46D58">
      <w:pPr>
        <w:widowControl w:val="0"/>
        <w:spacing w:after="160"/>
        <w:ind w:left="567" w:right="565"/>
        <w:jc w:val="center"/>
        <w:rPr>
          <w:rFonts w:ascii="GHEA Grapalat" w:hAnsi="GHEA Grapalat"/>
          <w:b/>
        </w:rPr>
      </w:pPr>
    </w:p>
    <w:p w14:paraId="1FDE394F" w14:textId="77777777" w:rsidR="001005B0" w:rsidRPr="00A54A8D" w:rsidRDefault="001005B0" w:rsidP="00B46D58">
      <w:pPr>
        <w:widowControl w:val="0"/>
        <w:spacing w:after="160"/>
        <w:ind w:left="567" w:right="565"/>
        <w:jc w:val="center"/>
        <w:rPr>
          <w:rFonts w:ascii="GHEA Grapalat" w:hAnsi="GHEA Grapalat"/>
          <w:b/>
        </w:rPr>
      </w:pPr>
    </w:p>
    <w:p w14:paraId="2B493BF4" w14:textId="77777777" w:rsidR="00E15A1C" w:rsidRPr="00A54A8D" w:rsidRDefault="00E15A1C" w:rsidP="000A214C">
      <w:pPr>
        <w:widowControl w:val="0"/>
        <w:spacing w:after="160"/>
        <w:jc w:val="right"/>
        <w:rPr>
          <w:rFonts w:ascii="GHEA Grapalat" w:hAnsi="GHEA Grapalat"/>
          <w:i/>
        </w:rPr>
      </w:pPr>
    </w:p>
    <w:p w14:paraId="338DD895" w14:textId="77777777" w:rsidR="00E15A1C" w:rsidRPr="00A54A8D" w:rsidRDefault="00E15A1C" w:rsidP="000A214C">
      <w:pPr>
        <w:widowControl w:val="0"/>
        <w:spacing w:after="160"/>
        <w:jc w:val="right"/>
        <w:rPr>
          <w:rFonts w:ascii="GHEA Grapalat" w:hAnsi="GHEA Grapalat"/>
          <w:i/>
        </w:rPr>
      </w:pPr>
    </w:p>
    <w:p w14:paraId="63BA96E8" w14:textId="77777777" w:rsidR="00E15A1C" w:rsidRPr="00A54A8D" w:rsidRDefault="00E15A1C" w:rsidP="000A214C">
      <w:pPr>
        <w:widowControl w:val="0"/>
        <w:spacing w:after="160"/>
        <w:jc w:val="right"/>
        <w:rPr>
          <w:rFonts w:ascii="GHEA Grapalat" w:hAnsi="GHEA Grapalat"/>
          <w:i/>
        </w:rPr>
      </w:pPr>
    </w:p>
    <w:p w14:paraId="083C26C4" w14:textId="77777777" w:rsidR="00E15A1C" w:rsidRPr="00A54A8D" w:rsidRDefault="00E15A1C" w:rsidP="000A214C">
      <w:pPr>
        <w:widowControl w:val="0"/>
        <w:spacing w:after="160"/>
        <w:jc w:val="right"/>
        <w:rPr>
          <w:rFonts w:ascii="GHEA Grapalat" w:hAnsi="GHEA Grapalat"/>
          <w:i/>
        </w:rPr>
      </w:pPr>
    </w:p>
    <w:p w14:paraId="06A7D093" w14:textId="77777777" w:rsidR="00E15A1C" w:rsidRPr="00A54A8D" w:rsidRDefault="00E15A1C" w:rsidP="000A214C">
      <w:pPr>
        <w:widowControl w:val="0"/>
        <w:spacing w:after="160"/>
        <w:jc w:val="right"/>
        <w:rPr>
          <w:rFonts w:ascii="GHEA Grapalat" w:hAnsi="GHEA Grapalat"/>
          <w:i/>
        </w:rPr>
      </w:pPr>
    </w:p>
    <w:p w14:paraId="6B337CFF" w14:textId="5BEE14CD" w:rsidR="003C56A3" w:rsidRPr="00A54A8D" w:rsidRDefault="005F68FA" w:rsidP="003C56A3">
      <w:pPr>
        <w:jc w:val="right"/>
        <w:rPr>
          <w:rFonts w:ascii="GHEA Grapalat" w:hAnsi="GHEA Grapalat"/>
          <w:b/>
        </w:rPr>
      </w:pPr>
      <w:r w:rsidRPr="00A54A8D">
        <w:rPr>
          <w:rFonts w:ascii="GHEA Grapalat" w:hAnsi="GHEA Grapalat"/>
          <w:i/>
        </w:rPr>
        <w:br w:type="page"/>
      </w:r>
      <w:r w:rsidR="003C56A3" w:rsidRPr="00A54A8D">
        <w:rPr>
          <w:rFonts w:ascii="GHEA Grapalat" w:hAnsi="GHEA Grapalat"/>
          <w:b/>
        </w:rPr>
        <w:lastRenderedPageBreak/>
        <w:t xml:space="preserve"> </w:t>
      </w:r>
    </w:p>
    <w:p w14:paraId="714C0308" w14:textId="77777777" w:rsidR="00455805" w:rsidRPr="00A54A8D" w:rsidRDefault="00455805" w:rsidP="00455805">
      <w:pPr>
        <w:jc w:val="right"/>
        <w:rPr>
          <w:rFonts w:ascii="GHEA Grapalat" w:hAnsi="GHEA Grapalat" w:cs="GHEA Grapalat"/>
          <w:i/>
        </w:rPr>
      </w:pPr>
      <w:r w:rsidRPr="00A54A8D">
        <w:rPr>
          <w:rFonts w:ascii="GHEA Grapalat" w:hAnsi="GHEA Grapalat"/>
          <w:i/>
        </w:rPr>
        <w:t>Приложение № 5.1</w:t>
      </w:r>
    </w:p>
    <w:p w14:paraId="0C1D33C9" w14:textId="5B6CF83B" w:rsidR="00455805" w:rsidRPr="00A54A8D" w:rsidRDefault="00455805" w:rsidP="00455805">
      <w:pPr>
        <w:widowControl w:val="0"/>
        <w:spacing w:after="160"/>
        <w:jc w:val="right"/>
        <w:rPr>
          <w:rFonts w:ascii="GHEA Grapalat" w:hAnsi="GHEA Grapalat" w:cs="GHEA Grapalat"/>
          <w:i/>
        </w:rPr>
      </w:pPr>
      <w:r w:rsidRPr="00A54A8D">
        <w:rPr>
          <w:rFonts w:ascii="GHEA Grapalat" w:hAnsi="GHEA Grapalat"/>
          <w:i/>
        </w:rPr>
        <w:t xml:space="preserve">к Приглашению на </w:t>
      </w:r>
      <w:r w:rsidR="00916B57" w:rsidRPr="00A54A8D">
        <w:rPr>
          <w:rFonts w:ascii="GHEA Grapalat" w:hAnsi="GHEA Grapalat"/>
          <w:i/>
        </w:rPr>
        <w:t>запрос котировок</w:t>
      </w:r>
      <w:r w:rsidRPr="00A54A8D">
        <w:rPr>
          <w:rFonts w:ascii="GHEA Grapalat" w:hAnsi="GHEA Grapalat"/>
          <w:i/>
        </w:rPr>
        <w:br/>
        <w:t xml:space="preserve">под кодом </w:t>
      </w:r>
      <w:r w:rsidR="00B838F5">
        <w:rPr>
          <w:rFonts w:ascii="GHEA Grapalat" w:hAnsi="GHEA Grapalat"/>
          <w:i/>
        </w:rPr>
        <w:t>ԵՔ-ԳՀԽԾՁԲ-</w:t>
      </w:r>
      <w:r w:rsidR="00640D43">
        <w:rPr>
          <w:rFonts w:ascii="GHEA Grapalat" w:hAnsi="GHEA Grapalat"/>
          <w:i/>
        </w:rPr>
        <w:t>26/7</w:t>
      </w:r>
    </w:p>
    <w:p w14:paraId="57584C75" w14:textId="77777777" w:rsidR="00455805" w:rsidRPr="00A54A8D" w:rsidRDefault="00455805" w:rsidP="00455805">
      <w:pPr>
        <w:widowControl w:val="0"/>
        <w:spacing w:after="160"/>
        <w:jc w:val="center"/>
        <w:rPr>
          <w:rFonts w:ascii="GHEA Grapalat" w:hAnsi="GHEA Grapalat"/>
          <w:b/>
        </w:rPr>
      </w:pPr>
    </w:p>
    <w:p w14:paraId="717A054F"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 xml:space="preserve">СОГЛАШЕНИЕ О НЕУСТОЙКЕ </w:t>
      </w:r>
    </w:p>
    <w:p w14:paraId="712A9B9C"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A54A8D" w14:paraId="67F9E39E" w14:textId="77777777" w:rsidTr="00455805">
        <w:tc>
          <w:tcPr>
            <w:tcW w:w="4786" w:type="dxa"/>
            <w:hideMark/>
          </w:tcPr>
          <w:p w14:paraId="0AA0AFE1" w14:textId="77777777" w:rsidR="00455805" w:rsidRPr="00A54A8D" w:rsidRDefault="00455805" w:rsidP="00455805">
            <w:pPr>
              <w:widowControl w:val="0"/>
              <w:spacing w:after="160"/>
              <w:rPr>
                <w:rFonts w:ascii="GHEA Grapalat" w:hAnsi="GHEA Grapalat" w:cs="GHEA Grapalat"/>
                <w:b/>
                <w:lang w:val="en-US"/>
              </w:rPr>
            </w:pPr>
            <w:r w:rsidRPr="00A54A8D">
              <w:rPr>
                <w:rFonts w:ascii="GHEA Grapalat" w:hAnsi="GHEA Grapalat"/>
              </w:rPr>
              <w:t>г. Ереван</w:t>
            </w:r>
          </w:p>
        </w:tc>
        <w:tc>
          <w:tcPr>
            <w:tcW w:w="4500" w:type="dxa"/>
            <w:hideMark/>
          </w:tcPr>
          <w:p w14:paraId="5187F61F" w14:textId="77777777" w:rsidR="00455805" w:rsidRPr="00A54A8D" w:rsidRDefault="00455805" w:rsidP="00455805">
            <w:pPr>
              <w:widowControl w:val="0"/>
              <w:spacing w:after="160"/>
              <w:jc w:val="right"/>
              <w:rPr>
                <w:rFonts w:ascii="GHEA Grapalat" w:hAnsi="GHEA Grapalat" w:cs="GHEA Grapalat"/>
                <w:b/>
              </w:rPr>
            </w:pPr>
            <w:r w:rsidRPr="00A54A8D">
              <w:rPr>
                <w:rFonts w:ascii="GHEA Grapalat" w:hAnsi="GHEA Grapalat"/>
              </w:rPr>
              <w:t>"</w:t>
            </w:r>
            <w:r w:rsidRPr="00A54A8D">
              <w:rPr>
                <w:rFonts w:ascii="GHEA Grapalat" w:hAnsi="GHEA Grapalat"/>
                <w:lang w:val="en-US"/>
              </w:rPr>
              <w:tab/>
            </w:r>
            <w:r w:rsidRPr="00A54A8D">
              <w:rPr>
                <w:rFonts w:ascii="GHEA Grapalat" w:hAnsi="GHEA Grapalat"/>
              </w:rPr>
              <w:t xml:space="preserve">" </w:t>
            </w:r>
            <w:r w:rsidRPr="00A54A8D">
              <w:rPr>
                <w:rFonts w:ascii="GHEA Grapalat" w:hAnsi="GHEA Grapalat"/>
                <w:lang w:val="en-US"/>
              </w:rPr>
              <w:tab/>
            </w:r>
            <w:r w:rsidRPr="00A54A8D">
              <w:rPr>
                <w:rFonts w:ascii="GHEA Grapalat" w:hAnsi="GHEA Grapalat"/>
              </w:rPr>
              <w:t>20</w:t>
            </w:r>
            <w:r w:rsidRPr="00A54A8D">
              <w:rPr>
                <w:rFonts w:ascii="GHEA Grapalat" w:hAnsi="GHEA Grapalat"/>
                <w:lang w:val="en-US"/>
              </w:rPr>
              <w:tab/>
            </w:r>
            <w:r w:rsidRPr="00A54A8D">
              <w:rPr>
                <w:rFonts w:ascii="GHEA Grapalat" w:hAnsi="GHEA Grapalat"/>
              </w:rPr>
              <w:t>г.</w:t>
            </w:r>
            <w:r w:rsidRPr="00A54A8D">
              <w:rPr>
                <w:rFonts w:ascii="GHEA Grapalat" w:hAnsi="GHEA Grapalat"/>
                <w:vertAlign w:val="superscript"/>
              </w:rPr>
              <w:footnoteReference w:customMarkFollows="1" w:id="7"/>
              <w:t>**</w:t>
            </w:r>
          </w:p>
        </w:tc>
      </w:tr>
    </w:tbl>
    <w:p w14:paraId="789E14DD" w14:textId="77777777" w:rsidR="00455805" w:rsidRPr="00A54A8D" w:rsidRDefault="00455805" w:rsidP="00455805">
      <w:pPr>
        <w:widowControl w:val="0"/>
        <w:spacing w:after="160"/>
        <w:rPr>
          <w:rFonts w:ascii="GHEA Grapalat" w:hAnsi="GHEA Grapalat" w:cs="GHEA Grapalat"/>
          <w:b/>
        </w:rPr>
      </w:pPr>
    </w:p>
    <w:p w14:paraId="639354C6" w14:textId="77777777" w:rsidR="00455805" w:rsidRPr="00A54A8D" w:rsidRDefault="00455805" w:rsidP="00455805">
      <w:pPr>
        <w:widowControl w:val="0"/>
        <w:jc w:val="both"/>
        <w:rPr>
          <w:rFonts w:ascii="GHEA Grapalat" w:hAnsi="GHEA Grapalat" w:cs="GHEA Grapalat"/>
          <w:u w:val="single"/>
          <w:vertAlign w:val="subscript"/>
        </w:rPr>
      </w:pPr>
      <w:r w:rsidRPr="00A54A8D">
        <w:rPr>
          <w:rFonts w:ascii="GHEA Grapalat" w:hAnsi="GHEA Grapalat"/>
        </w:rPr>
        <w:t>_______________________________________________, в лице директора Компании,</w:t>
      </w:r>
    </w:p>
    <w:p w14:paraId="26281EC0" w14:textId="77777777" w:rsidR="00455805" w:rsidRPr="00A54A8D" w:rsidRDefault="00455805" w:rsidP="00455805">
      <w:pPr>
        <w:widowControl w:val="0"/>
        <w:spacing w:after="160"/>
        <w:ind w:left="1843"/>
        <w:jc w:val="both"/>
        <w:rPr>
          <w:rFonts w:ascii="GHEA Grapalat" w:hAnsi="GHEA Grapalat"/>
          <w:vertAlign w:val="superscript"/>
          <w:lang w:val="en-US"/>
        </w:rPr>
      </w:pPr>
      <w:r w:rsidRPr="00A54A8D">
        <w:rPr>
          <w:rFonts w:ascii="GHEA Grapalat" w:hAnsi="GHEA Grapalat"/>
          <w:vertAlign w:val="superscript"/>
        </w:rPr>
        <w:t>наименование Компании</w:t>
      </w:r>
    </w:p>
    <w:p w14:paraId="6C307806" w14:textId="77777777" w:rsidR="00455805" w:rsidRPr="00A54A8D" w:rsidRDefault="00455805" w:rsidP="00455805">
      <w:pPr>
        <w:widowControl w:val="0"/>
        <w:jc w:val="both"/>
        <w:rPr>
          <w:rFonts w:ascii="GHEA Grapalat" w:hAnsi="GHEA Grapalat"/>
          <w:lang w:val="en-US"/>
        </w:rPr>
      </w:pPr>
      <w:r w:rsidRPr="00A54A8D">
        <w:rPr>
          <w:rFonts w:ascii="GHEA Grapalat" w:hAnsi="GHEA Grapalat"/>
          <w:lang w:val="en-US"/>
        </w:rPr>
        <w:t>_________________________________________________________________________</w:t>
      </w:r>
    </w:p>
    <w:p w14:paraId="1A797AF0" w14:textId="77777777" w:rsidR="00455805" w:rsidRPr="00A54A8D" w:rsidRDefault="00455805" w:rsidP="00455805">
      <w:pPr>
        <w:widowControl w:val="0"/>
        <w:spacing w:after="160"/>
        <w:jc w:val="center"/>
        <w:rPr>
          <w:rFonts w:ascii="GHEA Grapalat" w:hAnsi="GHEA Grapalat"/>
          <w:vertAlign w:val="superscript"/>
        </w:rPr>
      </w:pPr>
      <w:r w:rsidRPr="00A54A8D">
        <w:rPr>
          <w:rFonts w:ascii="GHEA Grapalat" w:hAnsi="GHEA Grapalat"/>
          <w:vertAlign w:val="superscript"/>
        </w:rPr>
        <w:t>имя, фамилия, паспортные данные директора компании</w:t>
      </w:r>
    </w:p>
    <w:p w14:paraId="416E0D4C" w14:textId="77777777" w:rsidR="00455805" w:rsidRPr="00A54A8D" w:rsidRDefault="00455805" w:rsidP="00455805">
      <w:pPr>
        <w:widowControl w:val="0"/>
        <w:spacing w:after="160"/>
        <w:jc w:val="both"/>
        <w:rPr>
          <w:rFonts w:ascii="GHEA Grapalat" w:hAnsi="GHEA Grapalat" w:cs="GHEA Grapalat"/>
        </w:rPr>
      </w:pPr>
      <w:r w:rsidRPr="00A54A8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1. Предмет соглашения</w:t>
      </w:r>
    </w:p>
    <w:p w14:paraId="5E9F4413" w14:textId="77777777" w:rsidR="00455805" w:rsidRPr="00A54A8D" w:rsidRDefault="00455805" w:rsidP="00455805">
      <w:pPr>
        <w:widowControl w:val="0"/>
        <w:tabs>
          <w:tab w:val="left" w:pos="567"/>
        </w:tabs>
        <w:jc w:val="both"/>
        <w:rPr>
          <w:rFonts w:ascii="GHEA Grapalat" w:hAnsi="GHEA Grapalat" w:cs="GHEA Grapalat"/>
          <w:spacing w:val="-6"/>
        </w:rPr>
      </w:pPr>
      <w:r w:rsidRPr="00A54A8D">
        <w:rPr>
          <w:rFonts w:ascii="GHEA Grapalat" w:hAnsi="GHEA Grapalat"/>
        </w:rPr>
        <w:t>1</w:t>
      </w:r>
      <w:r w:rsidRPr="00A54A8D">
        <w:rPr>
          <w:rFonts w:ascii="GHEA Grapalat" w:hAnsi="GHEA Grapalat"/>
          <w:spacing w:val="-6"/>
        </w:rPr>
        <w:t>.1.</w:t>
      </w:r>
      <w:r w:rsidRPr="00A54A8D">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A54A8D" w:rsidRDefault="00455805" w:rsidP="00455805">
      <w:pPr>
        <w:widowControl w:val="0"/>
        <w:tabs>
          <w:tab w:val="left" w:pos="284"/>
        </w:tabs>
        <w:spacing w:after="160"/>
        <w:ind w:left="5245"/>
        <w:jc w:val="both"/>
        <w:rPr>
          <w:rFonts w:ascii="GHEA Grapalat" w:hAnsi="GHEA Grapalat" w:cs="GHEA Grapalat"/>
        </w:rPr>
      </w:pPr>
      <w:r w:rsidRPr="00A54A8D">
        <w:rPr>
          <w:rFonts w:ascii="GHEA Grapalat" w:hAnsi="GHEA Grapalat"/>
          <w:vertAlign w:val="superscript"/>
        </w:rPr>
        <w:t>наименование заказчика</w:t>
      </w:r>
    </w:p>
    <w:p w14:paraId="6582BF67" w14:textId="77777777" w:rsidR="00455805" w:rsidRPr="00A54A8D" w:rsidRDefault="00455805" w:rsidP="00455805">
      <w:pPr>
        <w:widowControl w:val="0"/>
        <w:jc w:val="both"/>
        <w:rPr>
          <w:rFonts w:ascii="GHEA Grapalat" w:hAnsi="GHEA Grapalat" w:cs="GHEA Grapalat"/>
        </w:rPr>
      </w:pPr>
      <w:r w:rsidRPr="00A54A8D">
        <w:rPr>
          <w:rFonts w:ascii="GHEA Grapalat" w:hAnsi="GHEA Grapalat"/>
        </w:rPr>
        <w:t>процедуре закупок под кодом ____________________________________________ *.</w:t>
      </w:r>
    </w:p>
    <w:p w14:paraId="63F5BB9E" w14:textId="77777777" w:rsidR="00455805" w:rsidRPr="00A54A8D" w:rsidRDefault="00455805" w:rsidP="00455805">
      <w:pPr>
        <w:widowControl w:val="0"/>
        <w:spacing w:after="160"/>
        <w:ind w:left="5245"/>
        <w:jc w:val="both"/>
        <w:rPr>
          <w:rFonts w:ascii="GHEA Grapalat" w:hAnsi="GHEA Grapalat" w:cs="GHEA Grapalat"/>
        </w:rPr>
      </w:pPr>
      <w:r w:rsidRPr="00A54A8D">
        <w:rPr>
          <w:rFonts w:ascii="GHEA Grapalat" w:hAnsi="GHEA Grapalat"/>
          <w:vertAlign w:val="superscript"/>
        </w:rPr>
        <w:t>код процедуры</w:t>
      </w:r>
    </w:p>
    <w:p w14:paraId="652B7722"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1.2.</w:t>
      </w:r>
      <w:r w:rsidRPr="00A54A8D">
        <w:rPr>
          <w:rFonts w:ascii="GHEA Grapalat" w:hAnsi="GHEA Grapalat"/>
        </w:rPr>
        <w:tab/>
        <w:t>В качестве обеспечения исполнения договора, заключаемого в</w:t>
      </w:r>
      <w:r w:rsidRPr="00A54A8D">
        <w:rPr>
          <w:rFonts w:ascii="Courier New" w:hAnsi="Courier New" w:cs="Courier New"/>
          <w:lang w:val="en-US"/>
        </w:rPr>
        <w:t> </w:t>
      </w:r>
      <w:r w:rsidRPr="00A54A8D">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1.3.</w:t>
      </w:r>
      <w:r w:rsidRPr="00A54A8D">
        <w:rPr>
          <w:rFonts w:ascii="GHEA Grapalat" w:hAnsi="GHEA Grapalat"/>
        </w:rPr>
        <w:tab/>
        <w:t>Подписав платежное требование (далее — Требование), прилагаемое к</w:t>
      </w:r>
      <w:r w:rsidRPr="00A54A8D">
        <w:rPr>
          <w:lang w:val="en-US"/>
        </w:rPr>
        <w:t> </w:t>
      </w:r>
      <w:r w:rsidRPr="00A54A8D">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а)</w:t>
      </w:r>
      <w:r w:rsidRPr="00A54A8D">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б)</w:t>
      </w:r>
      <w:r w:rsidRPr="00A54A8D">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в)</w:t>
      </w:r>
      <w:r w:rsidRPr="00A54A8D">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lastRenderedPageBreak/>
        <w:t>г)</w:t>
      </w:r>
      <w:r w:rsidRPr="00A54A8D">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д)</w:t>
      </w:r>
      <w:r w:rsidRPr="00A54A8D">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1.4.</w:t>
      </w:r>
      <w:r w:rsidRPr="00A54A8D">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54A8D">
        <w:rPr>
          <w:rFonts w:ascii="Courier New" w:hAnsi="Courier New" w:cs="Courier New"/>
          <w:lang w:val="en-US"/>
        </w:rPr>
        <w:t> </w:t>
      </w:r>
      <w:r w:rsidRPr="00A54A8D">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1.5.</w:t>
      </w:r>
      <w:r w:rsidRPr="00A54A8D">
        <w:rPr>
          <w:rFonts w:ascii="GHEA Grapalat" w:hAnsi="GHEA Grapalat"/>
        </w:rPr>
        <w:tab/>
        <w:t>Заказчик может представить в Банк-плательщик иные дополнительные документы.</w:t>
      </w:r>
    </w:p>
    <w:p w14:paraId="6837DE3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1.6. Банк не несет какой-либо ответственности за риски (понесенные</w:t>
      </w:r>
      <w:r w:rsidRPr="00A54A8D">
        <w:rPr>
          <w:rFonts w:ascii="Courier New" w:hAnsi="Courier New" w:cs="Courier New"/>
          <w:lang w:val="en-US"/>
        </w:rPr>
        <w:t> </w:t>
      </w:r>
      <w:r w:rsidRPr="00A54A8D">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54A8D">
        <w:rPr>
          <w:rFonts w:ascii="Courier New" w:hAnsi="Courier New" w:cs="Courier New"/>
          <w:lang w:val="en-US"/>
        </w:rPr>
        <w:t> </w:t>
      </w:r>
      <w:r w:rsidRPr="00A54A8D">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1.7.</w:t>
      </w:r>
      <w:r w:rsidRPr="00A54A8D">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1.8.</w:t>
      </w:r>
      <w:r w:rsidRPr="00A54A8D">
        <w:rPr>
          <w:rFonts w:ascii="GHEA Grapalat" w:hAnsi="GHEA Grapalat"/>
        </w:rPr>
        <w:tab/>
        <w:t>В случае если в течение десяти рабочих дней после представления в</w:t>
      </w:r>
      <w:r w:rsidRPr="00A54A8D">
        <w:rPr>
          <w:rFonts w:ascii="Courier New" w:hAnsi="Courier New" w:cs="Courier New"/>
          <w:lang w:val="en-US"/>
        </w:rPr>
        <w:t> </w:t>
      </w:r>
      <w:r w:rsidRPr="00A54A8D">
        <w:rPr>
          <w:rFonts w:ascii="GHEA Grapalat" w:hAnsi="GHEA Grapalat"/>
        </w:rPr>
        <w:t>Банк настоящего Соглашения и прилагаемого Требования по независящим от</w:t>
      </w:r>
      <w:r w:rsidRPr="00A54A8D">
        <w:rPr>
          <w:rFonts w:ascii="Courier New" w:hAnsi="Courier New" w:cs="Courier New"/>
          <w:lang w:val="en-US"/>
        </w:rPr>
        <w:t> </w:t>
      </w:r>
      <w:r w:rsidRPr="00A54A8D">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54A8D">
        <w:rPr>
          <w:rFonts w:ascii="Courier New" w:hAnsi="Courier New" w:cs="Courier New"/>
          <w:lang w:val="en-US"/>
        </w:rPr>
        <w:t> </w:t>
      </w:r>
      <w:r w:rsidRPr="00A54A8D">
        <w:rPr>
          <w:rFonts w:ascii="GHEA Grapalat" w:hAnsi="GHEA Grapalat"/>
        </w:rPr>
        <w:t>неуплатой.</w:t>
      </w:r>
    </w:p>
    <w:p w14:paraId="16313AB0"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2. Иные условия</w:t>
      </w:r>
    </w:p>
    <w:p w14:paraId="79A522B6" w14:textId="77777777" w:rsidR="00455805" w:rsidRPr="00A54A8D" w:rsidRDefault="00455805" w:rsidP="00455805">
      <w:pPr>
        <w:widowControl w:val="0"/>
        <w:tabs>
          <w:tab w:val="left" w:pos="1134"/>
        </w:tabs>
        <w:spacing w:after="160"/>
        <w:ind w:firstLine="567"/>
        <w:jc w:val="both"/>
        <w:rPr>
          <w:rFonts w:ascii="GHEA Grapalat" w:hAnsi="GHEA Grapalat"/>
          <w:lang w:val="hy-AM"/>
        </w:rPr>
      </w:pPr>
      <w:r w:rsidRPr="00A54A8D">
        <w:rPr>
          <w:rFonts w:ascii="GHEA Grapalat" w:hAnsi="GHEA Grapalat"/>
        </w:rPr>
        <w:t>2.1.</w:t>
      </w:r>
      <w:r w:rsidRPr="00A54A8D">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w:t>
      </w:r>
      <w:r w:rsidRPr="00A54A8D">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2.2.1.</w:t>
      </w:r>
      <w:r w:rsidRPr="00A54A8D">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2.2.2.</w:t>
      </w:r>
      <w:r w:rsidRPr="00A54A8D">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A54A8D" w:rsidRDefault="00455805" w:rsidP="00455805">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 xml:space="preserve">Споры, возникшие в связи с настоящим Соглашением, разрешаются </w:t>
      </w:r>
      <w:r w:rsidRPr="00A54A8D">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A54A8D" w:rsidRDefault="00455805" w:rsidP="00455805">
      <w:pPr>
        <w:widowControl w:val="0"/>
        <w:spacing w:after="160"/>
        <w:ind w:firstLine="567"/>
        <w:jc w:val="center"/>
        <w:rPr>
          <w:rFonts w:ascii="GHEA Grapalat" w:hAnsi="GHEA Grapalat"/>
          <w:b/>
        </w:rPr>
      </w:pPr>
      <w:r w:rsidRPr="00A54A8D">
        <w:rPr>
          <w:rFonts w:ascii="GHEA Grapalat" w:hAnsi="GHEA Grapalat"/>
          <w:b/>
        </w:rPr>
        <w:t>3. Адрес, банковские реквизиты Компании</w:t>
      </w:r>
    </w:p>
    <w:p w14:paraId="61C278C6"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7CA029C1"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компании</w:t>
      </w:r>
    </w:p>
    <w:p w14:paraId="276ECB8C"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60838C34"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адрес компании</w:t>
      </w:r>
    </w:p>
    <w:p w14:paraId="31A698A2"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F3A4E59"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обслуживающего компанию банка</w:t>
      </w:r>
    </w:p>
    <w:p w14:paraId="5ADCA1D1"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D38C7EF"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номер банковского счета компании</w:t>
      </w:r>
    </w:p>
    <w:p w14:paraId="665B0313"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4C91D54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учетный номер налогоплательщика компании</w:t>
      </w:r>
    </w:p>
    <w:p w14:paraId="11AFFBC8"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275AEC3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имя, фамилия и подпись директора компании</w:t>
      </w:r>
    </w:p>
    <w:p w14:paraId="6624DB89" w14:textId="77777777" w:rsidR="00455805" w:rsidRPr="00A54A8D" w:rsidRDefault="00455805" w:rsidP="00455805">
      <w:pPr>
        <w:widowControl w:val="0"/>
        <w:spacing w:after="160"/>
        <w:rPr>
          <w:rFonts w:ascii="GHEA Grapalat" w:hAnsi="GHEA Grapalat"/>
        </w:rPr>
      </w:pPr>
      <w:r w:rsidRPr="00A54A8D">
        <w:rPr>
          <w:rFonts w:ascii="GHEA Grapalat" w:hAnsi="GHEA Grapalat"/>
        </w:rPr>
        <w:t>День/месяц/год                                                                                    М. П.</w:t>
      </w:r>
    </w:p>
    <w:p w14:paraId="2F0703A4" w14:textId="77777777" w:rsidR="00455805" w:rsidRPr="00A54A8D" w:rsidRDefault="00455805" w:rsidP="00455805">
      <w:pPr>
        <w:widowControl w:val="0"/>
        <w:spacing w:after="160"/>
        <w:jc w:val="center"/>
        <w:rPr>
          <w:rFonts w:ascii="GHEA Grapalat" w:hAnsi="GHEA Grapalat" w:cs="Sylfaen"/>
        </w:rPr>
      </w:pPr>
    </w:p>
    <w:p w14:paraId="3B23817F" w14:textId="77777777" w:rsidR="00455805" w:rsidRPr="00A54A8D" w:rsidRDefault="00455805" w:rsidP="00455805">
      <w:pPr>
        <w:rPr>
          <w:rFonts w:ascii="GHEA Grapalat" w:hAnsi="GHEA Grapalat" w:cs="Sylfaen"/>
        </w:rPr>
      </w:pPr>
    </w:p>
    <w:p w14:paraId="5C2BB396" w14:textId="77777777" w:rsidR="00455805" w:rsidRPr="00A54A8D"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A54A8D"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A54A8D" w:rsidRDefault="00455805" w:rsidP="00455805">
            <w:pPr>
              <w:widowControl w:val="0"/>
              <w:tabs>
                <w:tab w:val="left" w:pos="3402"/>
              </w:tabs>
              <w:spacing w:after="160"/>
              <w:ind w:left="360"/>
              <w:rPr>
                <w:rFonts w:ascii="GHEA Grapalat" w:hAnsi="GHEA Grapalat" w:cs="Sylfaen"/>
                <w:b/>
                <w:bCs/>
                <w:lang w:val="en-US"/>
              </w:rPr>
            </w:pPr>
            <w:r w:rsidRPr="00A54A8D">
              <w:rPr>
                <w:rFonts w:ascii="GHEA Grapalat" w:hAnsi="GHEA Grapalat"/>
                <w:b/>
                <w:lang w:val="en-US"/>
              </w:rPr>
              <w:lastRenderedPageBreak/>
              <w:t>1.</w:t>
            </w:r>
            <w:r w:rsidRPr="00A54A8D">
              <w:rPr>
                <w:rFonts w:ascii="GHEA Grapalat" w:hAnsi="GHEA Grapalat"/>
                <w:b/>
                <w:lang w:val="en-US"/>
              </w:rPr>
              <w:tab/>
            </w:r>
            <w:r w:rsidRPr="00A54A8D">
              <w:rPr>
                <w:rFonts w:ascii="GHEA Grapalat" w:hAnsi="GHEA Grapalat"/>
                <w:b/>
              </w:rPr>
              <w:t xml:space="preserve">ПЛАТЕЖНОЕ ТРЕБОВАНИЕ </w:t>
            </w:r>
            <w:r w:rsidRPr="00A54A8D">
              <w:rPr>
                <w:rFonts w:ascii="GHEA Grapalat" w:hAnsi="GHEA Grapalat"/>
                <w:b/>
                <w:lang w:val="en-US"/>
              </w:rPr>
              <w:t>*</w:t>
            </w:r>
          </w:p>
        </w:tc>
      </w:tr>
      <w:tr w:rsidR="00455805" w:rsidRPr="00A54A8D"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A54A8D" w:rsidRDefault="00455805" w:rsidP="00455805">
            <w:pPr>
              <w:widowControl w:val="0"/>
              <w:tabs>
                <w:tab w:val="left" w:pos="855"/>
              </w:tabs>
              <w:spacing w:after="160"/>
              <w:ind w:left="360"/>
              <w:rPr>
                <w:rFonts w:ascii="GHEA Grapalat" w:hAnsi="GHEA Grapalat" w:cs="Sylfaen"/>
              </w:rPr>
            </w:pPr>
            <w:r w:rsidRPr="00A54A8D">
              <w:rPr>
                <w:rFonts w:ascii="GHEA Grapalat" w:hAnsi="GHEA Grapalat"/>
              </w:rPr>
              <w:t>2.</w:t>
            </w:r>
            <w:r w:rsidRPr="00A54A8D">
              <w:rPr>
                <w:rFonts w:ascii="GHEA Grapalat" w:hAnsi="GHEA Grapalat"/>
              </w:rPr>
              <w:tab/>
              <w:t xml:space="preserve">Номер </w:t>
            </w:r>
          </w:p>
        </w:tc>
      </w:tr>
      <w:tr w:rsidR="00455805" w:rsidRPr="00A54A8D"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A54A8D" w:rsidRDefault="00455805" w:rsidP="00455805">
            <w:pPr>
              <w:widowControl w:val="0"/>
              <w:tabs>
                <w:tab w:val="left" w:pos="3390"/>
              </w:tabs>
              <w:spacing w:after="160"/>
              <w:ind w:left="322"/>
              <w:rPr>
                <w:rFonts w:ascii="GHEA Grapalat" w:hAnsi="GHEA Grapalat" w:cs="Sylfaen"/>
              </w:rPr>
            </w:pPr>
            <w:r w:rsidRPr="00A54A8D">
              <w:rPr>
                <w:rFonts w:ascii="GHEA Grapalat" w:hAnsi="GHEA Grapalat"/>
              </w:rPr>
              <w:t>3</w:t>
            </w:r>
            <w:r w:rsidRPr="00A54A8D">
              <w:rPr>
                <w:rFonts w:ascii="GHEA Grapalat" w:hAnsi="GHEA Grapalat"/>
              </w:rPr>
              <w:tab/>
              <w:t>Дата представления: "___" ___ 20___г.</w:t>
            </w:r>
          </w:p>
        </w:tc>
      </w:tr>
      <w:tr w:rsidR="00455805" w:rsidRPr="00A54A8D"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4.</w:t>
            </w:r>
            <w:r w:rsidRPr="00A54A8D">
              <w:rPr>
                <w:rFonts w:ascii="GHEA Grapalat" w:hAnsi="GHEA Grapalat"/>
              </w:rPr>
              <w:tab/>
              <w:t>Наименование, или имя, фамилия плательщика (Компания:</w:t>
            </w:r>
          </w:p>
        </w:tc>
      </w:tr>
      <w:tr w:rsidR="00455805" w:rsidRPr="00A54A8D"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5.</w:t>
            </w:r>
            <w:r w:rsidRPr="00A54A8D">
              <w:rPr>
                <w:rFonts w:ascii="GHEA Grapalat" w:hAnsi="GHEA Grapalat"/>
              </w:rPr>
              <w:tab/>
              <w:t>Обслуживающая плательщика Финансовая организация (банк):</w:t>
            </w:r>
          </w:p>
        </w:tc>
      </w:tr>
      <w:tr w:rsidR="00455805" w:rsidRPr="00A54A8D"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6.</w:t>
            </w:r>
            <w:r w:rsidRPr="00A54A8D">
              <w:rPr>
                <w:rFonts w:ascii="GHEA Grapalat" w:hAnsi="GHEA Grapalat"/>
              </w:rPr>
              <w:tab/>
              <w:t>Номер счета плательщика:</w:t>
            </w:r>
          </w:p>
        </w:tc>
      </w:tr>
      <w:tr w:rsidR="00455805" w:rsidRPr="00A54A8D"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7.</w:t>
            </w:r>
            <w:r w:rsidRPr="00A54A8D">
              <w:rPr>
                <w:rFonts w:ascii="GHEA Grapalat" w:hAnsi="GHEA Grapalat"/>
              </w:rPr>
              <w:tab/>
              <w:t>УНН плательщика:</w:t>
            </w:r>
          </w:p>
        </w:tc>
      </w:tr>
      <w:tr w:rsidR="00455805" w:rsidRPr="00A54A8D"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8.</w:t>
            </w:r>
            <w:r w:rsidRPr="00A54A8D">
              <w:rPr>
                <w:rFonts w:ascii="GHEA Grapalat" w:hAnsi="GHEA Grapalat"/>
              </w:rPr>
              <w:tab/>
              <w:t>НЗОУ плательщика:</w:t>
            </w:r>
          </w:p>
        </w:tc>
      </w:tr>
      <w:tr w:rsidR="00455805" w:rsidRPr="00A54A8D"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9.</w:t>
            </w:r>
            <w:r w:rsidRPr="00A54A8D">
              <w:rPr>
                <w:rFonts w:ascii="GHEA Grapalat" w:hAnsi="GHEA Grapalat"/>
              </w:rPr>
              <w:tab/>
              <w:t xml:space="preserve">Наименование, или имя, фамилия бенефициара: </w:t>
            </w:r>
            <w:r w:rsidRPr="00A54A8D">
              <w:rPr>
                <w:rFonts w:ascii="GHEA Grapalat" w:hAnsi="GHEA Grapalat"/>
                <w:b/>
              </w:rPr>
              <w:t xml:space="preserve"> Мэрия Еревана</w:t>
            </w:r>
          </w:p>
        </w:tc>
      </w:tr>
      <w:tr w:rsidR="00455805" w:rsidRPr="00A54A8D"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10.</w:t>
            </w:r>
            <w:r w:rsidRPr="00A54A8D">
              <w:rPr>
                <w:rFonts w:ascii="GHEA Grapalat" w:hAnsi="GHEA Grapalat"/>
              </w:rPr>
              <w:tab/>
              <w:t>НЗОУ бенефициара (не заполняется)</w:t>
            </w:r>
          </w:p>
        </w:tc>
      </w:tr>
      <w:tr w:rsidR="00455805" w:rsidRPr="00A54A8D"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11.</w:t>
            </w:r>
            <w:r w:rsidRPr="00A54A8D">
              <w:rPr>
                <w:rFonts w:ascii="GHEA Grapalat" w:hAnsi="GHEA Grapalat"/>
              </w:rPr>
              <w:tab/>
              <w:t>УНН бенефициара:</w:t>
            </w:r>
            <w:r w:rsidRPr="00A54A8D">
              <w:rPr>
                <w:rFonts w:ascii="GHEA Grapalat" w:hAnsi="GHEA Grapalat"/>
                <w:b/>
                <w:sz w:val="20"/>
                <w:szCs w:val="20"/>
                <w:lang w:val="hy-AM"/>
              </w:rPr>
              <w:t>02593108</w:t>
            </w:r>
          </w:p>
        </w:tc>
      </w:tr>
      <w:tr w:rsidR="00455805" w:rsidRPr="00A54A8D"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12.</w:t>
            </w:r>
            <w:r w:rsidRPr="00A54A8D">
              <w:rPr>
                <w:rFonts w:ascii="GHEA Grapalat" w:hAnsi="GHEA Grapalat"/>
              </w:rPr>
              <w:tab/>
              <w:t xml:space="preserve">Обслуживающая бенефициара Финансовая организация (банк): </w:t>
            </w:r>
            <w:r w:rsidRPr="00A54A8D">
              <w:rPr>
                <w:rFonts w:ascii="GHEA Grapalat" w:hAnsi="GHEA Grapalat"/>
                <w:b/>
              </w:rPr>
              <w:t>ОПЕРАТИВНОЕ УПРАВЛЕНИЕ МИНИСТЕРСТВА ФИНАНСОВ РА</w:t>
            </w:r>
          </w:p>
        </w:tc>
      </w:tr>
      <w:tr w:rsidR="00455805" w:rsidRPr="00A54A8D"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13.</w:t>
            </w:r>
            <w:r w:rsidRPr="00A54A8D">
              <w:rPr>
                <w:rFonts w:ascii="GHEA Grapalat" w:hAnsi="GHEA Grapalat"/>
              </w:rPr>
              <w:tab/>
              <w:t>Номер счета бенефициара (сч.№)</w:t>
            </w:r>
            <w:r w:rsidRPr="00A54A8D">
              <w:rPr>
                <w:rFonts w:ascii="GHEA Grapalat" w:hAnsi="GHEA Grapalat" w:cs="Arial"/>
                <w:b/>
                <w:sz w:val="20"/>
                <w:szCs w:val="20"/>
                <w:lang w:val="hy-AM"/>
              </w:rPr>
              <w:t>900015211429</w:t>
            </w:r>
          </w:p>
        </w:tc>
      </w:tr>
      <w:tr w:rsidR="00455805" w:rsidRPr="00A54A8D"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14.</w:t>
            </w:r>
            <w:r w:rsidRPr="00A54A8D">
              <w:rPr>
                <w:rFonts w:ascii="GHEA Grapalat" w:hAnsi="GHEA Grapalat"/>
              </w:rPr>
              <w:tab/>
              <w:t>Сумма (цифрами и прописью):</w:t>
            </w:r>
          </w:p>
        </w:tc>
      </w:tr>
      <w:tr w:rsidR="00455805" w:rsidRPr="00A54A8D"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15.</w:t>
            </w:r>
            <w:r w:rsidRPr="00A54A8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A54A8D"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16.</w:t>
            </w:r>
            <w:r w:rsidRPr="00A54A8D">
              <w:rPr>
                <w:rFonts w:ascii="GHEA Grapalat" w:hAnsi="GHEA Grapalat"/>
              </w:rPr>
              <w:tab/>
              <w:t>Валюта (прописью и по коду):</w:t>
            </w:r>
          </w:p>
        </w:tc>
      </w:tr>
      <w:tr w:rsidR="00455805" w:rsidRPr="00A54A8D"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17.</w:t>
            </w:r>
            <w:r w:rsidRPr="00A54A8D">
              <w:rPr>
                <w:rFonts w:ascii="GHEA Grapalat" w:hAnsi="GHEA Grapalat"/>
              </w:rPr>
              <w:tab/>
              <w:t>Цель сделки (уплаты): (для обеспечения исполнения договора)</w:t>
            </w:r>
          </w:p>
        </w:tc>
      </w:tr>
      <w:tr w:rsidR="00455805" w:rsidRPr="00A54A8D"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70DC31F5"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18.</w:t>
            </w:r>
            <w:r w:rsidRPr="00A54A8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54A8D">
              <w:rPr>
                <w:rFonts w:ascii="GHEA Grapalat" w:hAnsi="GHEA Grapalat"/>
                <w:b/>
                <w:sz w:val="22"/>
                <w:szCs w:val="22"/>
              </w:rPr>
              <w:t xml:space="preserve"> </w:t>
            </w:r>
            <w:r w:rsidR="00B838F5">
              <w:rPr>
                <w:rFonts w:ascii="GHEA Grapalat" w:hAnsi="GHEA Grapalat"/>
                <w:b/>
                <w:sz w:val="22"/>
                <w:szCs w:val="22"/>
              </w:rPr>
              <w:t>ԵՔ-ԳՀԽԾՁԲ-</w:t>
            </w:r>
            <w:r w:rsidR="00640D43">
              <w:rPr>
                <w:rFonts w:ascii="GHEA Grapalat" w:hAnsi="GHEA Grapalat"/>
                <w:b/>
                <w:sz w:val="22"/>
                <w:szCs w:val="22"/>
              </w:rPr>
              <w:t>26/7</w:t>
            </w:r>
          </w:p>
        </w:tc>
      </w:tr>
      <w:tr w:rsidR="00455805" w:rsidRPr="00A54A8D"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19.</w:t>
            </w:r>
            <w:r w:rsidRPr="00A54A8D">
              <w:rPr>
                <w:rFonts w:ascii="GHEA Grapalat" w:hAnsi="GHEA Grapalat"/>
                <w:lang w:val="en-US"/>
              </w:rPr>
              <w:tab/>
            </w:r>
            <w:r w:rsidRPr="00A54A8D">
              <w:rPr>
                <w:rFonts w:ascii="GHEA Grapalat" w:hAnsi="GHEA Grapalat"/>
              </w:rPr>
              <w:t>Условия оплаты: &lt;акцептованный платеж&gt;</w:t>
            </w:r>
          </w:p>
        </w:tc>
      </w:tr>
      <w:tr w:rsidR="00455805" w:rsidRPr="00A54A8D"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A54A8D" w:rsidRDefault="00455805" w:rsidP="00455805">
            <w:pPr>
              <w:widowControl w:val="0"/>
              <w:tabs>
                <w:tab w:val="left" w:pos="855"/>
              </w:tabs>
              <w:spacing w:after="160"/>
              <w:ind w:left="360"/>
              <w:rPr>
                <w:rFonts w:ascii="GHEA Grapalat" w:hAnsi="GHEA Grapalat"/>
                <w:lang w:val="en-US"/>
              </w:rPr>
            </w:pPr>
            <w:r w:rsidRPr="00A54A8D">
              <w:rPr>
                <w:rFonts w:ascii="GHEA Grapalat" w:hAnsi="GHEA Grapalat"/>
              </w:rPr>
              <w:t>20.</w:t>
            </w:r>
            <w:r w:rsidRPr="00A54A8D">
              <w:rPr>
                <w:rFonts w:ascii="GHEA Grapalat" w:hAnsi="GHEA Grapalat"/>
                <w:lang w:val="en-US"/>
              </w:rPr>
              <w:tab/>
            </w:r>
            <w:r w:rsidRPr="00A54A8D">
              <w:rPr>
                <w:rFonts w:ascii="GHEA Grapalat" w:hAnsi="GHEA Grapalat"/>
              </w:rPr>
              <w:t>Количество прилагаемых страниц: --- страниц</w:t>
            </w:r>
          </w:p>
        </w:tc>
      </w:tr>
      <w:tr w:rsidR="00455805" w:rsidRPr="00A54A8D"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A54A8D" w:rsidRDefault="00455805" w:rsidP="00455805">
            <w:pPr>
              <w:widowControl w:val="0"/>
              <w:tabs>
                <w:tab w:val="left" w:pos="851"/>
              </w:tabs>
              <w:spacing w:after="160"/>
              <w:rPr>
                <w:rFonts w:ascii="GHEA Grapalat" w:hAnsi="GHEA Grapalat" w:cs="Sylfaen"/>
              </w:rPr>
            </w:pPr>
            <w:r w:rsidRPr="00A54A8D">
              <w:rPr>
                <w:rFonts w:ascii="GHEA Grapalat" w:hAnsi="GHEA Grapalat"/>
              </w:rPr>
              <w:t>22.а.</w:t>
            </w:r>
            <w:r w:rsidRPr="00A54A8D">
              <w:rPr>
                <w:rFonts w:ascii="GHEA Grapalat" w:hAnsi="GHEA Grapalat"/>
              </w:rPr>
              <w:tab/>
              <w:t>Подписи бенефициара</w:t>
            </w:r>
          </w:p>
          <w:p w14:paraId="06A23026" w14:textId="77777777" w:rsidR="00455805" w:rsidRPr="00A54A8D" w:rsidRDefault="00455805" w:rsidP="00455805">
            <w:pPr>
              <w:widowControl w:val="0"/>
              <w:spacing w:after="160"/>
              <w:rPr>
                <w:rFonts w:ascii="GHEA Grapalat" w:hAnsi="GHEA Grapalat" w:cs="Sylfaen"/>
              </w:rPr>
            </w:pPr>
          </w:p>
          <w:p w14:paraId="171DE47E" w14:textId="77777777" w:rsidR="00455805" w:rsidRPr="00A54A8D" w:rsidRDefault="00455805" w:rsidP="00455805">
            <w:pPr>
              <w:widowControl w:val="0"/>
              <w:spacing w:after="160"/>
              <w:jc w:val="right"/>
              <w:rPr>
                <w:rFonts w:ascii="GHEA Grapalat" w:hAnsi="GHEA Grapalat" w:cs="Tahoma"/>
              </w:rPr>
            </w:pPr>
            <w:r w:rsidRPr="00A54A8D">
              <w:rPr>
                <w:rFonts w:ascii="GHEA Grapalat" w:hAnsi="GHEA Grapalat"/>
              </w:rPr>
              <w:t>/____________________/</w:t>
            </w:r>
          </w:p>
          <w:p w14:paraId="70D38293" w14:textId="77777777" w:rsidR="00455805" w:rsidRPr="00A54A8D" w:rsidRDefault="00455805" w:rsidP="00455805">
            <w:pPr>
              <w:widowControl w:val="0"/>
              <w:spacing w:after="160"/>
              <w:rPr>
                <w:rFonts w:ascii="GHEA Grapalat" w:hAnsi="GHEA Grapalat" w:cs="Sylfaen"/>
              </w:rPr>
            </w:pPr>
          </w:p>
          <w:p w14:paraId="7D45223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603E3F2B" w14:textId="77777777" w:rsidR="00455805" w:rsidRPr="00A54A8D" w:rsidRDefault="00455805" w:rsidP="00455805">
            <w:pPr>
              <w:widowControl w:val="0"/>
              <w:spacing w:after="160"/>
              <w:rPr>
                <w:rFonts w:ascii="GHEA Grapalat" w:hAnsi="GHEA Grapalat" w:cs="Sylfaen"/>
              </w:rPr>
            </w:pPr>
          </w:p>
          <w:p w14:paraId="4F0A2E76" w14:textId="77777777" w:rsidR="00455805" w:rsidRPr="00A54A8D" w:rsidRDefault="00455805" w:rsidP="00455805">
            <w:pPr>
              <w:widowControl w:val="0"/>
              <w:tabs>
                <w:tab w:val="left" w:pos="4545"/>
              </w:tabs>
              <w:spacing w:after="160"/>
              <w:rPr>
                <w:rFonts w:ascii="GHEA Grapalat" w:hAnsi="GHEA Grapalat" w:cs="Sylfaen"/>
              </w:rPr>
            </w:pPr>
            <w:r w:rsidRPr="00A54A8D">
              <w:rPr>
                <w:rFonts w:ascii="GHEA Grapalat" w:hAnsi="GHEA Grapalat"/>
              </w:rPr>
              <w:t>22.б.</w:t>
            </w:r>
            <w:r w:rsidRPr="00A54A8D">
              <w:rPr>
                <w:rFonts w:ascii="GHEA Grapalat" w:hAnsi="GHEA Grapalat"/>
              </w:rPr>
              <w:tab/>
              <w:t>М. П.</w:t>
            </w:r>
          </w:p>
          <w:p w14:paraId="54A5368A" w14:textId="77777777" w:rsidR="00455805" w:rsidRPr="00A54A8D"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A54A8D" w:rsidRDefault="00455805" w:rsidP="00455805">
            <w:pPr>
              <w:widowControl w:val="0"/>
              <w:tabs>
                <w:tab w:val="left" w:pos="905"/>
              </w:tabs>
              <w:spacing w:after="160"/>
              <w:rPr>
                <w:rFonts w:ascii="GHEA Grapalat" w:hAnsi="GHEA Grapalat" w:cs="Sylfaen"/>
              </w:rPr>
            </w:pPr>
            <w:r w:rsidRPr="00A54A8D">
              <w:rPr>
                <w:rFonts w:ascii="GHEA Grapalat" w:hAnsi="GHEA Grapalat"/>
              </w:rPr>
              <w:t>21.а.</w:t>
            </w:r>
            <w:r w:rsidRPr="00A54A8D">
              <w:rPr>
                <w:rFonts w:ascii="GHEA Grapalat" w:hAnsi="GHEA Grapalat"/>
              </w:rPr>
              <w:tab/>
            </w:r>
            <w:r w:rsidRPr="00A54A8D">
              <w:rPr>
                <w:rFonts w:ascii="Courier New" w:hAnsi="Courier New"/>
              </w:rPr>
              <w:t> </w:t>
            </w:r>
            <w:r w:rsidRPr="00A54A8D">
              <w:rPr>
                <w:rFonts w:ascii="GHEA Grapalat" w:hAnsi="GHEA Grapalat"/>
              </w:rPr>
              <w:t>Подписи плательщика:</w:t>
            </w:r>
          </w:p>
          <w:p w14:paraId="28EE53E8" w14:textId="77777777" w:rsidR="00455805" w:rsidRPr="00A54A8D" w:rsidRDefault="00455805" w:rsidP="00455805">
            <w:pPr>
              <w:widowControl w:val="0"/>
              <w:spacing w:after="160"/>
              <w:rPr>
                <w:rFonts w:ascii="GHEA Grapalat" w:hAnsi="GHEA Grapalat" w:cs="Sylfaen"/>
              </w:rPr>
            </w:pPr>
          </w:p>
          <w:p w14:paraId="5A15B708"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0E1BA040" w14:textId="77777777" w:rsidR="00455805" w:rsidRPr="00A54A8D" w:rsidRDefault="00455805" w:rsidP="00455805">
            <w:pPr>
              <w:widowControl w:val="0"/>
              <w:spacing w:after="160"/>
              <w:jc w:val="right"/>
              <w:rPr>
                <w:rFonts w:ascii="GHEA Grapalat" w:hAnsi="GHEA Grapalat" w:cs="Tahoma"/>
              </w:rPr>
            </w:pPr>
          </w:p>
          <w:p w14:paraId="54DF71C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1B1C6717" w14:textId="77777777" w:rsidR="00455805" w:rsidRPr="00A54A8D" w:rsidRDefault="00455805" w:rsidP="00455805">
            <w:pPr>
              <w:widowControl w:val="0"/>
              <w:spacing w:after="160"/>
              <w:rPr>
                <w:rFonts w:ascii="GHEA Grapalat" w:hAnsi="GHEA Grapalat" w:cs="Sylfaen"/>
              </w:rPr>
            </w:pPr>
          </w:p>
          <w:p w14:paraId="2BAB8CA3" w14:textId="77777777" w:rsidR="00455805" w:rsidRPr="00A54A8D" w:rsidRDefault="00455805" w:rsidP="00455805">
            <w:pPr>
              <w:widowControl w:val="0"/>
              <w:tabs>
                <w:tab w:val="left" w:pos="4539"/>
              </w:tabs>
              <w:spacing w:after="160"/>
              <w:rPr>
                <w:rFonts w:ascii="GHEA Grapalat" w:hAnsi="GHEA Grapalat" w:cs="Sylfaen"/>
              </w:rPr>
            </w:pPr>
            <w:r w:rsidRPr="00A54A8D">
              <w:rPr>
                <w:rFonts w:ascii="GHEA Grapalat" w:hAnsi="GHEA Grapalat"/>
              </w:rPr>
              <w:t>21.б.</w:t>
            </w:r>
            <w:r w:rsidRPr="00A54A8D">
              <w:rPr>
                <w:rFonts w:ascii="GHEA Grapalat" w:hAnsi="GHEA Grapalat"/>
              </w:rPr>
              <w:tab/>
              <w:t>М. П.</w:t>
            </w:r>
          </w:p>
        </w:tc>
      </w:tr>
      <w:tr w:rsidR="00455805" w:rsidRPr="00A54A8D"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lastRenderedPageBreak/>
              <w:t>24.а.</w:t>
            </w:r>
            <w:r w:rsidRPr="00A54A8D">
              <w:rPr>
                <w:rFonts w:ascii="GHEA Grapalat" w:hAnsi="GHEA Grapalat"/>
              </w:rPr>
              <w:tab/>
              <w:t xml:space="preserve"> Обслуживающая бенефициара финансовая организация </w:t>
            </w:r>
          </w:p>
          <w:p w14:paraId="5C8AEC7B" w14:textId="77777777" w:rsidR="00455805" w:rsidRPr="00A54A8D" w:rsidRDefault="00455805" w:rsidP="00455805">
            <w:pPr>
              <w:widowControl w:val="0"/>
              <w:spacing w:after="160"/>
              <w:rPr>
                <w:rFonts w:ascii="GHEA Grapalat" w:hAnsi="GHEA Grapalat"/>
              </w:rPr>
            </w:pPr>
          </w:p>
          <w:p w14:paraId="589F02CC"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673B3D53" w14:textId="77777777" w:rsidR="00455805" w:rsidRPr="00A54A8D" w:rsidRDefault="00455805" w:rsidP="00455805">
            <w:pPr>
              <w:widowControl w:val="0"/>
              <w:spacing w:after="160"/>
              <w:ind w:left="3828" w:right="13"/>
              <w:jc w:val="both"/>
              <w:rPr>
                <w:rFonts w:ascii="GHEA Grapalat" w:hAnsi="GHEA Grapalat" w:cs="Sylfaen"/>
                <w:vertAlign w:val="superscript"/>
              </w:rPr>
            </w:pPr>
            <w:r w:rsidRPr="00A54A8D">
              <w:rPr>
                <w:rFonts w:ascii="GHEA Grapalat" w:hAnsi="GHEA Grapalat"/>
                <w:vertAlign w:val="superscript"/>
              </w:rPr>
              <w:t>подпись/</w:t>
            </w:r>
          </w:p>
          <w:p w14:paraId="66AC8499" w14:textId="77777777" w:rsidR="00455805" w:rsidRPr="00A54A8D" w:rsidRDefault="00455805" w:rsidP="00455805">
            <w:pPr>
              <w:widowControl w:val="0"/>
              <w:spacing w:after="160"/>
              <w:rPr>
                <w:rFonts w:ascii="GHEA Grapalat" w:hAnsi="GHEA Grapalat" w:cs="Tahoma"/>
              </w:rPr>
            </w:pPr>
          </w:p>
          <w:p w14:paraId="0367CD8F" w14:textId="77777777" w:rsidR="00455805" w:rsidRPr="00A54A8D"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t>23.а.</w:t>
            </w:r>
            <w:r w:rsidRPr="00A54A8D">
              <w:rPr>
                <w:rFonts w:ascii="GHEA Grapalat" w:hAnsi="GHEA Grapalat"/>
              </w:rPr>
              <w:tab/>
              <w:t xml:space="preserve"> Обслуживающая плательщика финансовая организация </w:t>
            </w:r>
          </w:p>
          <w:p w14:paraId="47C98A36" w14:textId="77777777" w:rsidR="00455805" w:rsidRPr="00A54A8D" w:rsidRDefault="00455805" w:rsidP="00455805">
            <w:pPr>
              <w:widowControl w:val="0"/>
              <w:spacing w:after="160"/>
              <w:rPr>
                <w:rFonts w:ascii="GHEA Grapalat" w:hAnsi="GHEA Grapalat" w:cs="Tahoma"/>
              </w:rPr>
            </w:pPr>
          </w:p>
          <w:p w14:paraId="19C815C8"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2BF85D2B" w14:textId="77777777" w:rsidR="00455805" w:rsidRPr="00A54A8D" w:rsidRDefault="00455805" w:rsidP="00455805">
            <w:pPr>
              <w:widowControl w:val="0"/>
              <w:spacing w:after="160"/>
              <w:ind w:right="983"/>
              <w:jc w:val="right"/>
              <w:rPr>
                <w:rFonts w:ascii="GHEA Grapalat" w:hAnsi="GHEA Grapalat" w:cs="Sylfaen"/>
                <w:vertAlign w:val="superscript"/>
              </w:rPr>
            </w:pPr>
            <w:r w:rsidRPr="00A54A8D">
              <w:rPr>
                <w:rFonts w:ascii="GHEA Grapalat" w:hAnsi="GHEA Grapalat"/>
                <w:vertAlign w:val="superscript"/>
              </w:rPr>
              <w:t>/подпись/</w:t>
            </w:r>
          </w:p>
          <w:p w14:paraId="721B0758" w14:textId="77777777" w:rsidR="00455805" w:rsidRPr="00A54A8D" w:rsidRDefault="00455805" w:rsidP="00455805">
            <w:pPr>
              <w:widowControl w:val="0"/>
              <w:spacing w:after="160"/>
              <w:rPr>
                <w:rFonts w:ascii="GHEA Grapalat" w:hAnsi="GHEA Grapalat" w:cs="Arial"/>
              </w:rPr>
            </w:pPr>
          </w:p>
        </w:tc>
      </w:tr>
      <w:tr w:rsidR="00455805" w:rsidRPr="00A54A8D"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A54A8D" w:rsidRDefault="00455805" w:rsidP="00455805">
            <w:pPr>
              <w:widowControl w:val="0"/>
              <w:tabs>
                <w:tab w:val="left" w:pos="4678"/>
              </w:tabs>
              <w:spacing w:after="160"/>
              <w:rPr>
                <w:rFonts w:ascii="GHEA Grapalat" w:hAnsi="GHEA Grapalat" w:cs="Sylfaen"/>
              </w:rPr>
            </w:pPr>
            <w:r w:rsidRPr="00A54A8D">
              <w:rPr>
                <w:rFonts w:ascii="GHEA Grapalat" w:hAnsi="GHEA Grapalat"/>
              </w:rPr>
              <w:t>24.б.</w:t>
            </w:r>
            <w:r w:rsidRPr="00A54A8D">
              <w:rPr>
                <w:rFonts w:ascii="GHEA Grapalat" w:hAnsi="GHEA Grapalat"/>
              </w:rPr>
              <w:tab/>
              <w:t>М. П.</w:t>
            </w:r>
          </w:p>
          <w:p w14:paraId="5CCADE4A" w14:textId="77777777" w:rsidR="00455805" w:rsidRPr="00A54A8D" w:rsidRDefault="00455805" w:rsidP="00455805">
            <w:pPr>
              <w:widowControl w:val="0"/>
              <w:spacing w:after="160"/>
              <w:rPr>
                <w:rFonts w:ascii="GHEA Grapalat" w:hAnsi="GHEA Grapalat" w:cs="Sylfaen"/>
              </w:rPr>
            </w:pPr>
          </w:p>
          <w:p w14:paraId="6DBEAD59" w14:textId="77777777" w:rsidR="00455805" w:rsidRPr="00A54A8D" w:rsidRDefault="00455805" w:rsidP="00455805">
            <w:pPr>
              <w:widowControl w:val="0"/>
              <w:spacing w:after="160"/>
              <w:ind w:right="155"/>
              <w:jc w:val="right"/>
              <w:rPr>
                <w:rFonts w:ascii="GHEA Grapalat" w:hAnsi="GHEA Grapalat" w:cs="Sylfaen"/>
                <w:lang w:val="en-US"/>
              </w:rPr>
            </w:pPr>
            <w:r w:rsidRPr="00A54A8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A54A8D" w:rsidRDefault="00455805" w:rsidP="00455805">
            <w:pPr>
              <w:widowControl w:val="0"/>
              <w:tabs>
                <w:tab w:val="left" w:pos="4554"/>
              </w:tabs>
              <w:spacing w:after="160"/>
              <w:rPr>
                <w:rFonts w:ascii="GHEA Grapalat" w:hAnsi="GHEA Grapalat" w:cs="Sylfaen"/>
              </w:rPr>
            </w:pPr>
            <w:r w:rsidRPr="00A54A8D">
              <w:rPr>
                <w:rFonts w:ascii="GHEA Grapalat" w:hAnsi="GHEA Grapalat"/>
              </w:rPr>
              <w:t>23.б.</w:t>
            </w:r>
            <w:r w:rsidRPr="00A54A8D">
              <w:rPr>
                <w:rFonts w:ascii="GHEA Grapalat" w:hAnsi="GHEA Grapalat"/>
              </w:rPr>
              <w:tab/>
              <w:t>М. П.</w:t>
            </w:r>
          </w:p>
          <w:p w14:paraId="5DD7641B" w14:textId="77777777" w:rsidR="00455805" w:rsidRPr="00A54A8D" w:rsidRDefault="00455805" w:rsidP="00455805">
            <w:pPr>
              <w:widowControl w:val="0"/>
              <w:spacing w:after="160"/>
              <w:rPr>
                <w:rFonts w:ascii="GHEA Grapalat" w:hAnsi="GHEA Grapalat"/>
              </w:rPr>
            </w:pPr>
          </w:p>
          <w:p w14:paraId="2B285273"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23.в Дата исполнения: "___" ___ 20___г.</w:t>
            </w:r>
          </w:p>
        </w:tc>
      </w:tr>
    </w:tbl>
    <w:p w14:paraId="40DE4805" w14:textId="77777777" w:rsidR="00455805" w:rsidRPr="00A54A8D" w:rsidRDefault="00455805" w:rsidP="00455805">
      <w:pPr>
        <w:widowControl w:val="0"/>
        <w:spacing w:after="160"/>
        <w:jc w:val="center"/>
        <w:rPr>
          <w:rFonts w:ascii="GHEA Grapalat" w:hAnsi="GHEA Grapalat" w:cs="Sylfaen"/>
        </w:rPr>
      </w:pPr>
    </w:p>
    <w:p w14:paraId="2A7DBEF6" w14:textId="77777777" w:rsidR="00455805" w:rsidRPr="00A54A8D" w:rsidRDefault="00455805" w:rsidP="00455805">
      <w:pPr>
        <w:rPr>
          <w:rFonts w:ascii="GHEA Grapalat" w:hAnsi="GHEA Grapalat" w:cs="Sylfaen"/>
        </w:rPr>
      </w:pPr>
    </w:p>
    <w:p w14:paraId="3513A05C" w14:textId="77777777" w:rsidR="00455805" w:rsidRPr="00A54A8D" w:rsidRDefault="00455805" w:rsidP="00455805">
      <w:pPr>
        <w:rPr>
          <w:rFonts w:ascii="GHEA Grapalat" w:hAnsi="GHEA Grapalat" w:cs="Sylfaen"/>
          <w:lang w:val="hy-AM"/>
        </w:rPr>
      </w:pPr>
    </w:p>
    <w:p w14:paraId="4CFBBDB7" w14:textId="77777777" w:rsidR="00455805" w:rsidRPr="00A54A8D" w:rsidRDefault="00455805" w:rsidP="00455805">
      <w:pPr>
        <w:rPr>
          <w:rFonts w:ascii="GHEA Grapalat" w:hAnsi="GHEA Grapalat" w:cs="Sylfaen"/>
          <w:lang w:val="hy-AM"/>
        </w:rPr>
      </w:pPr>
    </w:p>
    <w:p w14:paraId="70A9FC94" w14:textId="77777777" w:rsidR="00455805" w:rsidRPr="00A54A8D" w:rsidRDefault="00455805" w:rsidP="00455805">
      <w:pPr>
        <w:rPr>
          <w:rFonts w:ascii="GHEA Grapalat" w:hAnsi="GHEA Grapalat" w:cs="Sylfaen"/>
          <w:lang w:val="hy-AM"/>
        </w:rPr>
      </w:pPr>
    </w:p>
    <w:p w14:paraId="444BB792" w14:textId="77777777" w:rsidR="00455805" w:rsidRPr="00A54A8D" w:rsidRDefault="00455805" w:rsidP="00455805">
      <w:pPr>
        <w:rPr>
          <w:rFonts w:ascii="GHEA Grapalat" w:hAnsi="GHEA Grapalat" w:cs="Sylfaen"/>
          <w:lang w:val="hy-AM"/>
        </w:rPr>
      </w:pPr>
    </w:p>
    <w:p w14:paraId="27CE34FB" w14:textId="77777777" w:rsidR="00455805" w:rsidRPr="00A54A8D" w:rsidRDefault="00455805" w:rsidP="00455805">
      <w:pPr>
        <w:rPr>
          <w:rFonts w:ascii="GHEA Grapalat" w:hAnsi="GHEA Grapalat" w:cs="Sylfaen"/>
          <w:lang w:val="hy-AM"/>
        </w:rPr>
      </w:pPr>
    </w:p>
    <w:p w14:paraId="2CD34BF7" w14:textId="77777777" w:rsidR="00455805" w:rsidRPr="00A54A8D" w:rsidRDefault="00455805" w:rsidP="00455805">
      <w:pPr>
        <w:rPr>
          <w:rFonts w:ascii="GHEA Grapalat" w:hAnsi="GHEA Grapalat" w:cs="Sylfaen"/>
          <w:lang w:val="hy-AM"/>
        </w:rPr>
      </w:pPr>
    </w:p>
    <w:p w14:paraId="411600D9" w14:textId="77777777" w:rsidR="00455805" w:rsidRPr="00A54A8D" w:rsidRDefault="00455805" w:rsidP="00455805">
      <w:pPr>
        <w:rPr>
          <w:rFonts w:ascii="GHEA Grapalat" w:hAnsi="GHEA Grapalat" w:cs="Sylfaen"/>
          <w:lang w:val="hy-AM"/>
        </w:rPr>
      </w:pPr>
    </w:p>
    <w:p w14:paraId="042B4E91" w14:textId="77777777" w:rsidR="00455805" w:rsidRPr="00A54A8D" w:rsidRDefault="00455805" w:rsidP="00455805">
      <w:pPr>
        <w:rPr>
          <w:rFonts w:ascii="GHEA Grapalat" w:hAnsi="GHEA Grapalat" w:cs="Sylfaen"/>
          <w:lang w:val="hy-AM"/>
        </w:rPr>
      </w:pPr>
    </w:p>
    <w:p w14:paraId="0C71B9F7" w14:textId="77777777" w:rsidR="00455805" w:rsidRPr="00A54A8D" w:rsidRDefault="00455805" w:rsidP="00455805">
      <w:pPr>
        <w:rPr>
          <w:rFonts w:ascii="GHEA Grapalat" w:hAnsi="GHEA Grapalat" w:cs="Sylfaen"/>
          <w:lang w:val="hy-AM"/>
        </w:rPr>
      </w:pPr>
    </w:p>
    <w:p w14:paraId="01F7EF6F" w14:textId="77777777" w:rsidR="00455805" w:rsidRPr="00A54A8D" w:rsidRDefault="00455805" w:rsidP="00455805">
      <w:pPr>
        <w:rPr>
          <w:rFonts w:ascii="GHEA Grapalat" w:hAnsi="GHEA Grapalat" w:cs="Sylfaen"/>
          <w:lang w:val="hy-AM"/>
        </w:rPr>
      </w:pPr>
    </w:p>
    <w:p w14:paraId="1FA9195E" w14:textId="77777777" w:rsidR="00455805" w:rsidRPr="00A54A8D" w:rsidRDefault="00455805" w:rsidP="00455805">
      <w:pPr>
        <w:rPr>
          <w:rFonts w:ascii="GHEA Grapalat" w:hAnsi="GHEA Grapalat" w:cs="Sylfaen"/>
        </w:rPr>
      </w:pPr>
      <w:r w:rsidRPr="00A54A8D">
        <w:rPr>
          <w:rFonts w:ascii="GHEA Grapalat" w:hAnsi="GHEA Grapalat" w:cs="Sylfaen"/>
        </w:rPr>
        <w:t xml:space="preserve">*  </w:t>
      </w:r>
      <w:r w:rsidRPr="00A54A8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A54A8D" w:rsidRDefault="00455805" w:rsidP="00455805">
      <w:pPr>
        <w:rPr>
          <w:rFonts w:ascii="GHEA Grapalat" w:hAnsi="GHEA Grapalat" w:cs="Sylfaen"/>
        </w:rPr>
      </w:pPr>
      <w:r w:rsidRPr="00A54A8D">
        <w:rPr>
          <w:rFonts w:ascii="GHEA Grapalat" w:hAnsi="GHEA Grapalat" w:cs="Sylfaen"/>
        </w:rPr>
        <w:br w:type="page"/>
      </w:r>
    </w:p>
    <w:p w14:paraId="4A0ED05B" w14:textId="77777777" w:rsidR="00455805" w:rsidRPr="00A54A8D" w:rsidRDefault="00455805" w:rsidP="00455805">
      <w:pPr>
        <w:widowControl w:val="0"/>
        <w:spacing w:after="160"/>
        <w:ind w:left="567" w:right="565"/>
        <w:jc w:val="center"/>
        <w:rPr>
          <w:rFonts w:ascii="GHEA Grapalat" w:hAnsi="GHEA Grapalat"/>
          <w:b/>
        </w:rPr>
      </w:pPr>
      <w:r w:rsidRPr="00A54A8D">
        <w:rPr>
          <w:rFonts w:ascii="GHEA Grapalat" w:hAnsi="GHEA Grapalat"/>
          <w:b/>
        </w:rPr>
        <w:lastRenderedPageBreak/>
        <w:t xml:space="preserve">Обязательные реквизиты платежного требования </w:t>
      </w:r>
      <w:r w:rsidRPr="00A54A8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A54A8D"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Наличие указанного поля/</w:t>
            </w:r>
          </w:p>
          <w:p w14:paraId="2B2F3AB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Требование о заполнении реквизита </w:t>
            </w:r>
          </w:p>
          <w:p w14:paraId="1340EA6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Сторона,</w:t>
            </w:r>
          </w:p>
          <w:p w14:paraId="5B8D9296"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заполняющая реквизит </w:t>
            </w:r>
          </w:p>
          <w:p w14:paraId="613D6692"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бенефициар или плательщик</w:t>
            </w:r>
          </w:p>
          <w:p w14:paraId="0B94E654"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r>
      <w:tr w:rsidR="00455805" w:rsidRPr="00A54A8D"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5</w:t>
            </w:r>
          </w:p>
        </w:tc>
      </w:tr>
      <w:tr w:rsidR="00455805" w:rsidRPr="00A54A8D"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 документе заранее заполнено "Платежное требование"</w:t>
            </w:r>
          </w:p>
        </w:tc>
      </w:tr>
      <w:tr w:rsidR="00455805" w:rsidRPr="00A54A8D"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A54A8D"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31153F"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A54A8D"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06B32E7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37C93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4D86D25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87869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w:t>
            </w:r>
            <w:r w:rsidRPr="00A54A8D">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плательщиком</w:t>
            </w:r>
          </w:p>
        </w:tc>
      </w:tr>
      <w:tr w:rsidR="00455805" w:rsidRPr="00A54A8D"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9EF3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7EEDC1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w:t>
            </w:r>
          </w:p>
        </w:tc>
      </w:tr>
      <w:tr w:rsidR="00455805" w:rsidRPr="00A54A8D"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187854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FD6F3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92C32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плательщиком </w:t>
            </w:r>
          </w:p>
        </w:tc>
      </w:tr>
      <w:tr w:rsidR="00455805" w:rsidRPr="00A54A8D"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30565D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и не применяется)</w:t>
            </w:r>
          </w:p>
        </w:tc>
      </w:tr>
      <w:tr w:rsidR="00455805" w:rsidRPr="00A54A8D"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3275E0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A54A8D">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бенефициаром</w:t>
            </w:r>
          </w:p>
        </w:tc>
      </w:tr>
      <w:tr w:rsidR="00455805" w:rsidRPr="00A54A8D"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обязательно </w:t>
            </w:r>
          </w:p>
          <w:p w14:paraId="317BB669"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заполняются слова "акцептованный платеж", </w:t>
            </w:r>
          </w:p>
          <w:p w14:paraId="7211ADE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заранее заполняется бенефициаром </w:t>
            </w:r>
          </w:p>
        </w:tc>
      </w:tr>
      <w:tr w:rsidR="00455805" w:rsidRPr="00A54A8D"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11D1B9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w:t>
            </w:r>
          </w:p>
        </w:tc>
      </w:tr>
      <w:tr w:rsidR="00455805" w:rsidRPr="00A54A8D"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B34B7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подписывается плательщиком или </w:t>
            </w:r>
          </w:p>
          <w:p w14:paraId="3F06524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проставляется электронная подпись плательщика</w:t>
            </w:r>
          </w:p>
        </w:tc>
      </w:tr>
      <w:tr w:rsidR="00455805" w:rsidRPr="00A54A8D"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98EC8C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скрепляется печатью плательщика </w:t>
            </w:r>
          </w:p>
          <w:p w14:paraId="6DF7D00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бумажной форме</w:t>
            </w:r>
          </w:p>
        </w:tc>
      </w:tr>
      <w:tr w:rsidR="00455805" w:rsidRPr="00A54A8D"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7C40608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подписывается бенефициаром</w:t>
            </w:r>
          </w:p>
        </w:tc>
      </w:tr>
      <w:tr w:rsidR="00455805" w:rsidRPr="00A54A8D"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6D32C4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 xml:space="preserve">скрепляется печатью </w:t>
            </w:r>
            <w:r w:rsidRPr="00A54A8D">
              <w:rPr>
                <w:rFonts w:ascii="GHEA Grapalat" w:hAnsi="GHEA Grapalat"/>
                <w:sz w:val="18"/>
                <w:szCs w:val="18"/>
              </w:rPr>
              <w:lastRenderedPageBreak/>
              <w:t xml:space="preserve">бенефициара </w:t>
            </w:r>
          </w:p>
          <w:p w14:paraId="167C95A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банк в бумажной форме</w:t>
            </w:r>
          </w:p>
        </w:tc>
      </w:tr>
      <w:tr w:rsidR="00455805" w:rsidRPr="00A54A8D"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AA3AE6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1EA23C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06B93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3757A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586E14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63DA3C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A54A8D" w:rsidRDefault="00455805" w:rsidP="00455805">
            <w:pPr>
              <w:widowControl w:val="0"/>
              <w:spacing w:after="120"/>
              <w:jc w:val="center"/>
              <w:rPr>
                <w:rFonts w:ascii="GHEA Grapalat" w:hAnsi="GHEA Grapalat"/>
                <w:sz w:val="18"/>
                <w:szCs w:val="18"/>
              </w:rPr>
            </w:pPr>
          </w:p>
        </w:tc>
      </w:tr>
    </w:tbl>
    <w:p w14:paraId="4F151CEB" w14:textId="77777777" w:rsidR="00455805" w:rsidRPr="00A54A8D" w:rsidRDefault="00455805" w:rsidP="00455805">
      <w:pPr>
        <w:jc w:val="right"/>
        <w:rPr>
          <w:rFonts w:ascii="GHEA Grapalat" w:hAnsi="GHEA Grapalat"/>
          <w:b/>
        </w:rPr>
      </w:pPr>
      <w:r w:rsidRPr="00A54A8D">
        <w:rPr>
          <w:rFonts w:ascii="GHEA Grapalat" w:hAnsi="GHEA Grapalat"/>
          <w:b/>
        </w:rPr>
        <w:t xml:space="preserve"> </w:t>
      </w:r>
    </w:p>
    <w:p w14:paraId="449C1B4C" w14:textId="73FC333B" w:rsidR="003B2F27" w:rsidRPr="00A54A8D" w:rsidRDefault="003B2F27" w:rsidP="00D54B46">
      <w:pPr>
        <w:jc w:val="right"/>
        <w:rPr>
          <w:rFonts w:ascii="GHEA Grapalat" w:hAnsi="GHEA Grapalat" w:cs="Sylfaen"/>
          <w:b/>
        </w:rPr>
      </w:pPr>
      <w:r w:rsidRPr="00A54A8D">
        <w:rPr>
          <w:rFonts w:ascii="GHEA Grapalat" w:hAnsi="GHEA Grapalat"/>
          <w:b/>
        </w:rPr>
        <w:lastRenderedPageBreak/>
        <w:t xml:space="preserve">Приложение № </w:t>
      </w:r>
      <w:r w:rsidR="00B337B0" w:rsidRPr="00A54A8D">
        <w:rPr>
          <w:rFonts w:ascii="GHEA Grapalat" w:hAnsi="GHEA Grapalat"/>
          <w:b/>
        </w:rPr>
        <w:t>6</w:t>
      </w:r>
    </w:p>
    <w:p w14:paraId="33D00B7A" w14:textId="17414F51" w:rsidR="003B2F27" w:rsidRPr="00A54A8D" w:rsidRDefault="003B2F27" w:rsidP="0093175C">
      <w:pPr>
        <w:pStyle w:val="BodyTextIndent3"/>
        <w:widowControl w:val="0"/>
        <w:spacing w:line="240" w:lineRule="auto"/>
        <w:contextualSpacing/>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Sylfaen"/>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640D43">
        <w:rPr>
          <w:rFonts w:ascii="GHEA Grapalat" w:hAnsi="GHEA Grapalat"/>
          <w:b/>
          <w:sz w:val="24"/>
          <w:szCs w:val="24"/>
        </w:rPr>
        <w:t>26/7</w:t>
      </w:r>
    </w:p>
    <w:p w14:paraId="61AC1F60"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A54A8D" w:rsidRDefault="00D54B46" w:rsidP="00D54B46">
      <w:pPr>
        <w:widowControl w:val="0"/>
        <w:spacing w:after="160" w:line="360" w:lineRule="auto"/>
        <w:ind w:firstLine="142"/>
        <w:jc w:val="center"/>
        <w:rPr>
          <w:rFonts w:ascii="GHEA Grapalat" w:hAnsi="GHEA Grapalat" w:cs="Times Armenian"/>
          <w:b/>
        </w:rPr>
      </w:pPr>
      <w:r w:rsidRPr="00A54A8D">
        <w:rPr>
          <w:rFonts w:ascii="GHEA Grapalat" w:hAnsi="GHEA Grapalat"/>
          <w:b/>
        </w:rPr>
        <w:t xml:space="preserve">ДОГОВОР ЗАКУПКИ </w:t>
      </w:r>
      <w:r w:rsidRPr="00A54A8D">
        <w:rPr>
          <w:rFonts w:ascii="GHEA Grapalat" w:hAnsi="GHEA Grapalat"/>
          <w:b/>
        </w:rPr>
        <w:br/>
        <w:t xml:space="preserve">НА ПРЕДОСТАВЛЕНИЕ УСЛУГ </w:t>
      </w:r>
    </w:p>
    <w:p w14:paraId="5123A10C" w14:textId="77777777" w:rsidR="00D54B46" w:rsidRPr="00A54A8D" w:rsidRDefault="00D54B46" w:rsidP="00D54B46">
      <w:pPr>
        <w:widowControl w:val="0"/>
        <w:spacing w:after="160" w:line="360" w:lineRule="auto"/>
        <w:jc w:val="center"/>
        <w:rPr>
          <w:rFonts w:ascii="GHEA Grapalat" w:hAnsi="GHEA Grapalat"/>
          <w:b/>
        </w:rPr>
      </w:pPr>
      <w:r w:rsidRPr="00A54A8D">
        <w:rPr>
          <w:rFonts w:ascii="GHEA Grapalat" w:hAnsi="GHEA Grapalat"/>
          <w:b/>
        </w:rPr>
        <w:t>№ ___________________</w:t>
      </w:r>
    </w:p>
    <w:p w14:paraId="5EE631BC" w14:textId="77777777" w:rsidR="00D54B46" w:rsidRPr="00A54A8D"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A54A8D" w14:paraId="63098AEE" w14:textId="77777777" w:rsidTr="00EA35BC">
        <w:tc>
          <w:tcPr>
            <w:tcW w:w="4643" w:type="dxa"/>
          </w:tcPr>
          <w:p w14:paraId="400ED41C" w14:textId="77777777" w:rsidR="00D54B46" w:rsidRPr="00A54A8D" w:rsidRDefault="00D54B46" w:rsidP="00EA35BC">
            <w:pPr>
              <w:widowControl w:val="0"/>
              <w:spacing w:after="160" w:line="360" w:lineRule="auto"/>
              <w:ind w:left="567"/>
              <w:rPr>
                <w:rFonts w:ascii="GHEA Grapalat" w:hAnsi="GHEA Grapalat"/>
                <w:b/>
                <w:u w:val="single"/>
                <w:lang w:val="en-US"/>
              </w:rPr>
            </w:pPr>
            <w:r w:rsidRPr="00A54A8D">
              <w:rPr>
                <w:rFonts w:ascii="GHEA Grapalat" w:hAnsi="GHEA Grapalat"/>
              </w:rPr>
              <w:t>г</w:t>
            </w:r>
            <w:r w:rsidRPr="00A54A8D">
              <w:rPr>
                <w:rFonts w:ascii="GHEA Grapalat" w:hAnsi="GHEA Grapalat"/>
                <w:lang w:val="en-US"/>
              </w:rPr>
              <w:t>.</w:t>
            </w:r>
          </w:p>
        </w:tc>
        <w:tc>
          <w:tcPr>
            <w:tcW w:w="4644" w:type="dxa"/>
          </w:tcPr>
          <w:p w14:paraId="13EC15B5" w14:textId="77777777" w:rsidR="00D54B46" w:rsidRPr="00A54A8D"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54A8D">
              <w:rPr>
                <w:rFonts w:ascii="GHEA Grapalat" w:hAnsi="GHEA Grapalat"/>
              </w:rPr>
              <w:t>"</w:t>
            </w:r>
            <w:r w:rsidRPr="00A54A8D">
              <w:rPr>
                <w:rFonts w:ascii="GHEA Grapalat" w:hAnsi="GHEA Grapalat"/>
              </w:rPr>
              <w:tab/>
              <w:t>" 20.</w:t>
            </w:r>
            <w:r w:rsidRPr="00A54A8D">
              <w:rPr>
                <w:rFonts w:ascii="GHEA Grapalat" w:hAnsi="GHEA Grapalat"/>
              </w:rPr>
              <w:tab/>
              <w:t>г.</w:t>
            </w:r>
          </w:p>
        </w:tc>
      </w:tr>
    </w:tbl>
    <w:p w14:paraId="0023C5ED" w14:textId="77777777" w:rsidR="00D54B46" w:rsidRPr="00A54A8D" w:rsidRDefault="00D54B46" w:rsidP="00D54B46">
      <w:pPr>
        <w:widowControl w:val="0"/>
        <w:spacing w:after="160" w:line="336" w:lineRule="auto"/>
        <w:jc w:val="both"/>
        <w:rPr>
          <w:rFonts w:ascii="GHEA Grapalat" w:hAnsi="GHEA Grapalat"/>
        </w:rPr>
      </w:pPr>
      <w:r w:rsidRPr="00A54A8D">
        <w:rPr>
          <w:rFonts w:ascii="GHEA Grapalat" w:hAnsi="GHEA Grapalat"/>
        </w:rPr>
        <w:t>____________________, в лице _______________________, действующего на основании устава _________________, (далее — "Заказчик), с одной стороны, и</w:t>
      </w:r>
      <w:r w:rsidRPr="00A54A8D">
        <w:rPr>
          <w:rFonts w:ascii="Courier New" w:hAnsi="Courier New" w:cs="Courier New"/>
          <w:lang w:val="en-US"/>
        </w:rPr>
        <w:t> </w:t>
      </w:r>
      <w:r w:rsidRPr="00A54A8D">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54A8D"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A54A8D" w:rsidRDefault="00D54B46" w:rsidP="00D54B46">
      <w:pPr>
        <w:spacing w:after="160" w:line="336" w:lineRule="auto"/>
        <w:jc w:val="center"/>
        <w:rPr>
          <w:rFonts w:ascii="GHEA Grapalat" w:hAnsi="GHEA Grapalat"/>
          <w:b/>
        </w:rPr>
      </w:pPr>
      <w:r w:rsidRPr="00A54A8D">
        <w:rPr>
          <w:rFonts w:ascii="GHEA Grapalat" w:hAnsi="GHEA Grapalat"/>
          <w:b/>
        </w:rPr>
        <w:t>1. ПРЕДМЕТ ДОГОВОРА</w:t>
      </w:r>
    </w:p>
    <w:p w14:paraId="4E0EE722"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1.1.</w:t>
      </w:r>
      <w:r w:rsidRPr="00A54A8D">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1.2.</w:t>
      </w:r>
      <w:r w:rsidRPr="00A54A8D">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A54A8D">
        <w:rPr>
          <w:rFonts w:ascii="GHEA Grapalat" w:hAnsi="GHEA Grapalat"/>
          <w:vertAlign w:val="superscript"/>
        </w:rPr>
        <w:t>16.1</w:t>
      </w:r>
    </w:p>
    <w:p w14:paraId="3D7B95B5" w14:textId="77777777" w:rsidR="00D54B46" w:rsidRPr="00A54A8D" w:rsidRDefault="00D54B46" w:rsidP="00D54B46">
      <w:pPr>
        <w:rPr>
          <w:rFonts w:ascii="GHEA Grapalat" w:hAnsi="GHEA Grapalat" w:cs="Sylfaen"/>
        </w:rPr>
      </w:pPr>
    </w:p>
    <w:p w14:paraId="492B0E14" w14:textId="77777777" w:rsidR="00D54B46" w:rsidRPr="00A54A8D" w:rsidRDefault="00D54B46" w:rsidP="00D54B46">
      <w:pPr>
        <w:widowControl w:val="0"/>
        <w:spacing w:after="160" w:line="360" w:lineRule="auto"/>
        <w:jc w:val="center"/>
        <w:rPr>
          <w:rFonts w:ascii="GHEA Grapalat" w:hAnsi="GHEA Grapalat" w:cs="Sylfaen"/>
          <w:b/>
          <w:smallCaps/>
        </w:rPr>
      </w:pPr>
      <w:r w:rsidRPr="00A54A8D">
        <w:rPr>
          <w:rFonts w:ascii="GHEA Grapalat" w:hAnsi="GHEA Grapalat"/>
          <w:b/>
          <w:smallCaps/>
        </w:rPr>
        <w:t>2. ПРАВА И ОБЯЗАННОСТИ СТОРОН</w:t>
      </w:r>
    </w:p>
    <w:p w14:paraId="13C8007E" w14:textId="77777777" w:rsidR="00D54B46" w:rsidRPr="00A54A8D" w:rsidRDefault="00D54B46" w:rsidP="00D54B46">
      <w:pPr>
        <w:widowControl w:val="0"/>
        <w:tabs>
          <w:tab w:val="left" w:pos="1134"/>
        </w:tabs>
        <w:spacing w:after="160" w:line="360" w:lineRule="auto"/>
        <w:ind w:firstLine="567"/>
        <w:contextualSpacing/>
        <w:jc w:val="both"/>
        <w:rPr>
          <w:rFonts w:ascii="GHEA Grapalat" w:hAnsi="GHEA Grapalat" w:cs="Sylfaen"/>
        </w:rPr>
      </w:pPr>
      <w:r w:rsidRPr="00A54A8D">
        <w:rPr>
          <w:rFonts w:ascii="GHEA Grapalat" w:hAnsi="GHEA Grapalat"/>
        </w:rPr>
        <w:t>2.1.</w:t>
      </w:r>
      <w:r w:rsidRPr="00A54A8D">
        <w:rPr>
          <w:rFonts w:ascii="GHEA Grapalat" w:hAnsi="GHEA Grapalat"/>
        </w:rPr>
        <w:tab/>
        <w:t>Заказчик имеет право:</w:t>
      </w:r>
    </w:p>
    <w:p w14:paraId="7AC79279" w14:textId="77777777" w:rsidR="00D54B46" w:rsidRPr="00A54A8D" w:rsidRDefault="00D54B46" w:rsidP="00D54B46">
      <w:pPr>
        <w:widowControl w:val="0"/>
        <w:tabs>
          <w:tab w:val="left" w:pos="1276"/>
        </w:tabs>
        <w:spacing w:after="160" w:line="360" w:lineRule="auto"/>
        <w:ind w:firstLine="567"/>
        <w:contextualSpacing/>
        <w:jc w:val="both"/>
        <w:rPr>
          <w:rFonts w:ascii="GHEA Grapalat" w:hAnsi="GHEA Grapalat"/>
        </w:rPr>
      </w:pPr>
      <w:r w:rsidRPr="00A54A8D">
        <w:rPr>
          <w:rFonts w:ascii="GHEA Grapalat" w:hAnsi="GHEA Grapalat"/>
        </w:rPr>
        <w:t>2.1.1.</w:t>
      </w:r>
      <w:r w:rsidRPr="00A54A8D">
        <w:rPr>
          <w:rFonts w:ascii="GHEA Grapalat" w:hAnsi="GHEA Grapalat"/>
        </w:rPr>
        <w:tab/>
        <w:t xml:space="preserve">В любое время проверять ход и качество предоставляемой </w:t>
      </w:r>
    </w:p>
    <w:p w14:paraId="554B2EB5" w14:textId="77777777" w:rsidR="00D54B46" w:rsidRPr="00A54A8D" w:rsidRDefault="00D54B46" w:rsidP="00D54B46">
      <w:pPr>
        <w:rPr>
          <w:rFonts w:ascii="GHEA Grapalat" w:hAnsi="GHEA Grapalat" w:cs="Sylfaen"/>
        </w:rPr>
      </w:pPr>
      <w:r w:rsidRPr="00A54A8D">
        <w:rPr>
          <w:rFonts w:ascii="GHEA Grapalat" w:hAnsi="GHEA Grapalat"/>
        </w:rPr>
        <w:t>Исполнителем услуги, без вмешательства в деятельность Исполнителя.</w:t>
      </w:r>
    </w:p>
    <w:p w14:paraId="404BAE3F"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2.1.2.</w:t>
      </w:r>
      <w:r w:rsidRPr="00A54A8D">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A54A8D">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A54A8D" w:rsidRDefault="00D54B46" w:rsidP="00D54B46">
      <w:pPr>
        <w:widowControl w:val="0"/>
        <w:tabs>
          <w:tab w:val="left" w:pos="1080"/>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2.1.3.</w:t>
      </w:r>
      <w:r w:rsidRPr="00A54A8D">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нарушен срок предоставления услуги.</w:t>
      </w:r>
    </w:p>
    <w:p w14:paraId="00F1FF18"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2.2.</w:t>
      </w:r>
      <w:r w:rsidRPr="00A54A8D">
        <w:rPr>
          <w:rFonts w:ascii="GHEA Grapalat" w:hAnsi="GHEA Grapalat"/>
          <w:b/>
        </w:rPr>
        <w:tab/>
        <w:t>Заказчик обязан:</w:t>
      </w:r>
    </w:p>
    <w:p w14:paraId="5ED3F4AA"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2.2.1.</w:t>
      </w:r>
      <w:r w:rsidRPr="00A54A8D">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2.2.2.</w:t>
      </w:r>
      <w:r w:rsidRPr="00A54A8D">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A54A8D" w:rsidRDefault="00D54B46" w:rsidP="00D54B46">
      <w:pPr>
        <w:rPr>
          <w:rFonts w:ascii="GHEA Grapalat" w:hAnsi="GHEA Grapalat"/>
          <w:b/>
        </w:rPr>
      </w:pPr>
      <w:r w:rsidRPr="00A54A8D">
        <w:rPr>
          <w:rFonts w:ascii="GHEA Grapalat" w:hAnsi="GHEA Grapalat"/>
          <w:b/>
        </w:rPr>
        <w:t>-----------------------------------</w:t>
      </w:r>
    </w:p>
    <w:p w14:paraId="33E0A298" w14:textId="77777777" w:rsidR="00D54B46" w:rsidRPr="00A54A8D" w:rsidRDefault="00D54B46" w:rsidP="00D54B46">
      <w:pPr>
        <w:jc w:val="both"/>
        <w:rPr>
          <w:rFonts w:ascii="GHEA Grapalat" w:hAnsi="GHEA Grapalat"/>
          <w:b/>
          <w:sz w:val="18"/>
          <w:szCs w:val="18"/>
          <w:vertAlign w:val="superscript"/>
        </w:rPr>
      </w:pPr>
      <w:r w:rsidRPr="00A54A8D">
        <w:rPr>
          <w:rFonts w:ascii="GHEA Grapalat" w:hAnsi="GHEA Grapalat"/>
          <w:b/>
          <w:sz w:val="18"/>
          <w:szCs w:val="18"/>
          <w:vertAlign w:val="superscript"/>
        </w:rPr>
        <w:t>16.2</w:t>
      </w:r>
      <w:r w:rsidRPr="00A54A8D">
        <w:rPr>
          <w:rFonts w:ascii="GHEA Grapalat" w:hAnsi="GHEA Grapalat"/>
          <w:b/>
          <w:sz w:val="18"/>
          <w:szCs w:val="18"/>
        </w:rPr>
        <w:t xml:space="preserve"> </w:t>
      </w:r>
      <w:r w:rsidRPr="00A54A8D">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54A8D">
        <w:rPr>
          <w:rFonts w:ascii="GHEA Grapalat" w:hAnsi="GHEA Grapalat"/>
          <w:i/>
          <w:sz w:val="18"/>
          <w:szCs w:val="18"/>
          <w:vertAlign w:val="superscript"/>
        </w:rPr>
        <w:br w:type="page"/>
      </w:r>
    </w:p>
    <w:p w14:paraId="4BCA67BA"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lastRenderedPageBreak/>
        <w:t>2.3.</w:t>
      </w:r>
      <w:r w:rsidRPr="00A54A8D">
        <w:rPr>
          <w:rFonts w:ascii="GHEA Grapalat" w:hAnsi="GHEA Grapalat"/>
          <w:b/>
        </w:rPr>
        <w:tab/>
        <w:t>Исполнитель имеет право:</w:t>
      </w:r>
    </w:p>
    <w:p w14:paraId="2EFA217D"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2.3.1.</w:t>
      </w:r>
      <w:r w:rsidRPr="00A54A8D">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2.4.</w:t>
      </w:r>
      <w:r w:rsidRPr="00A54A8D">
        <w:rPr>
          <w:rFonts w:ascii="GHEA Grapalat" w:hAnsi="GHEA Grapalat"/>
          <w:b/>
        </w:rPr>
        <w:tab/>
        <w:t>Исполнитель обязан:</w:t>
      </w:r>
    </w:p>
    <w:p w14:paraId="4FB98694"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2.4.1.</w:t>
      </w:r>
      <w:r w:rsidRPr="00A54A8D">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2.4.2.</w:t>
      </w:r>
      <w:r w:rsidRPr="00A54A8D">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A54A8D" w:rsidRDefault="00D54B46" w:rsidP="00D54B46">
      <w:pPr>
        <w:widowControl w:val="0"/>
        <w:tabs>
          <w:tab w:val="left" w:pos="1418"/>
        </w:tabs>
        <w:spacing w:after="160" w:line="360" w:lineRule="auto"/>
        <w:ind w:firstLine="567"/>
        <w:jc w:val="both"/>
        <w:rPr>
          <w:rFonts w:ascii="GHEA Grapalat" w:hAnsi="GHEA Grapalat"/>
        </w:rPr>
      </w:pPr>
      <w:r w:rsidRPr="00A54A8D">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A54A8D"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3. ПОРЯДОК СДАЧИ И ПРИЕМКИ УСЛУГИ</w:t>
      </w:r>
    </w:p>
    <w:p w14:paraId="3174001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3.1.</w:t>
      </w:r>
      <w:r w:rsidRPr="00A54A8D">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54A8D">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54744A2D"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3.2.</w:t>
      </w:r>
      <w:r w:rsidRPr="00A54A8D">
        <w:rPr>
          <w:rFonts w:ascii="GHEA Grapalat" w:hAnsi="GHEA Grapalat"/>
        </w:rPr>
        <w:tab/>
        <w:t>Если предоставленная услуга соответствует условиям договора, Заказчик в течение ___</w:t>
      </w:r>
      <w:r w:rsidR="0068789C">
        <w:rPr>
          <w:rFonts w:ascii="GHEA Grapalat" w:hAnsi="GHEA Grapalat"/>
        </w:rPr>
        <w:t>15</w:t>
      </w:r>
      <w:r w:rsidRPr="00A54A8D">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3.3.</w:t>
      </w:r>
      <w:r w:rsidRPr="00A54A8D">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54A8D">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3.4.</w:t>
      </w:r>
      <w:r w:rsidRPr="00A54A8D">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54A8D" w:rsidRDefault="00D54B46" w:rsidP="00D54B46">
      <w:pPr>
        <w:widowControl w:val="0"/>
        <w:spacing w:after="160" w:line="336" w:lineRule="auto"/>
        <w:jc w:val="center"/>
        <w:rPr>
          <w:rFonts w:ascii="GHEA Grapalat" w:hAnsi="GHEA Grapalat" w:cs="Sylfaen"/>
          <w:b/>
        </w:rPr>
      </w:pPr>
      <w:r w:rsidRPr="00A54A8D">
        <w:rPr>
          <w:rFonts w:ascii="GHEA Grapalat" w:hAnsi="GHEA Grapalat"/>
          <w:b/>
        </w:rPr>
        <w:t>4. ЦЕНА ДОГОВОРА</w:t>
      </w:r>
    </w:p>
    <w:p w14:paraId="2F39B8E3"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4.1.</w:t>
      </w:r>
      <w:r w:rsidRPr="00A54A8D">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A54A8D">
        <w:rPr>
          <w:rStyle w:val="FootnoteReference"/>
          <w:rFonts w:ascii="GHEA Grapalat" w:hAnsi="GHEA Grapalat"/>
        </w:rPr>
        <w:footnoteReference w:customMarkFollows="1" w:id="8"/>
        <w:t>18</w:t>
      </w:r>
      <w:r w:rsidRPr="00A54A8D">
        <w:rPr>
          <w:rFonts w:ascii="GHEA Grapalat" w:hAnsi="GHEA Grapalat"/>
        </w:rPr>
        <w:t>.</w:t>
      </w:r>
    </w:p>
    <w:p w14:paraId="5476A0A6"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4.2.</w:t>
      </w:r>
      <w:r w:rsidRPr="00A54A8D">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A54A8D" w:rsidDel="002035B5">
        <w:rPr>
          <w:rFonts w:ascii="GHEA Grapalat" w:hAnsi="GHEA Grapalat"/>
        </w:rPr>
        <w:t xml:space="preserve"> </w:t>
      </w:r>
      <w:r w:rsidRPr="00A54A8D">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lang w:val="hy-AM"/>
        </w:rPr>
        <w:t xml:space="preserve">При этом, с целью совершения платежа, </w:t>
      </w:r>
      <w:r w:rsidRPr="00A54A8D">
        <w:rPr>
          <w:rFonts w:ascii="GHEA Grapalat" w:hAnsi="GHEA Grapalat"/>
        </w:rPr>
        <w:t>заказчик</w:t>
      </w:r>
      <w:r w:rsidRPr="00A54A8D">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A54A8D">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A54A8D">
        <w:rPr>
          <w:rFonts w:ascii="GHEA Grapalat" w:hAnsi="GHEA Grapalat"/>
        </w:rPr>
        <w:t xml:space="preserve"> </w:t>
      </w:r>
      <w:r w:rsidRPr="00A54A8D">
        <w:rPr>
          <w:rFonts w:ascii="GHEA Grapalat" w:hAnsi="GHEA Grapalat"/>
          <w:vertAlign w:val="superscript"/>
        </w:rPr>
        <w:t>18,1</w:t>
      </w:r>
      <w:r w:rsidRPr="00A54A8D">
        <w:rPr>
          <w:rFonts w:ascii="GHEA Grapalat" w:hAnsi="GHEA Grapalat"/>
        </w:rPr>
        <w:t>:</w:t>
      </w:r>
    </w:p>
    <w:p w14:paraId="1DC564BD" w14:textId="77777777" w:rsidR="00D54B46" w:rsidRPr="00A54A8D"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5. ОТВЕТСТВЕННОСТЬ СТОРОН</w:t>
      </w:r>
    </w:p>
    <w:p w14:paraId="4BA908F7"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5.1.</w:t>
      </w:r>
      <w:r w:rsidRPr="00A54A8D">
        <w:rPr>
          <w:rFonts w:ascii="GHEA Grapalat" w:hAnsi="GHEA Grapalat"/>
        </w:rPr>
        <w:tab/>
        <w:t>Исполнитель несет ответственность за соблюдение требований договора к предоставлению услуги.</w:t>
      </w:r>
    </w:p>
    <w:p w14:paraId="2EC9D0CF" w14:textId="77AA602D"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5.2.</w:t>
      </w:r>
      <w:r w:rsidRPr="00A54A8D">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68789C">
        <w:rPr>
          <w:rFonts w:ascii="GHEA Grapalat" w:hAnsi="GHEA Grapalat"/>
          <w:b/>
          <w:bCs/>
        </w:rPr>
        <w:t>0,5</w:t>
      </w:r>
      <w:r w:rsidRPr="00A54A8D">
        <w:rPr>
          <w:rFonts w:ascii="GHEA Grapalat" w:hAnsi="GHEA Grapalat"/>
          <w:b/>
          <w:bCs/>
        </w:rPr>
        <w:t xml:space="preserve"> процента</w:t>
      </w:r>
      <w:r w:rsidRPr="00A54A8D">
        <w:rPr>
          <w:rFonts w:ascii="GHEA Grapalat" w:hAnsi="GHEA Grapalat"/>
        </w:rPr>
        <w:t xml:space="preserve"> от суммы, предусмотренной в пункте 4.1 договора</w:t>
      </w:r>
      <w:r w:rsidRPr="00A54A8D">
        <w:rPr>
          <w:rStyle w:val="FootnoteReference"/>
          <w:rFonts w:ascii="GHEA Grapalat" w:hAnsi="GHEA Grapalat"/>
        </w:rPr>
        <w:footnoteReference w:customMarkFollows="1" w:id="9"/>
        <w:t>21</w:t>
      </w:r>
      <w:r w:rsidRPr="00A54A8D">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3AF59B6F"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5.3.</w:t>
      </w:r>
      <w:r w:rsidRPr="00A54A8D">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A54A8D">
        <w:rPr>
          <w:rFonts w:ascii="GHEA Grapalat" w:hAnsi="GHEA Grapalat"/>
          <w:b/>
          <w:lang w:val="hy-AM"/>
        </w:rPr>
        <w:t>0.</w:t>
      </w:r>
      <w:r w:rsidR="0068789C">
        <w:rPr>
          <w:rFonts w:ascii="GHEA Grapalat" w:hAnsi="GHEA Grapalat"/>
          <w:b/>
        </w:rPr>
        <w:t>05</w:t>
      </w:r>
      <w:r w:rsidRPr="00A54A8D">
        <w:rPr>
          <w:rFonts w:ascii="GHEA Grapalat" w:hAnsi="GHEA Grapalat"/>
          <w:b/>
        </w:rPr>
        <w:t xml:space="preserve"> процента</w:t>
      </w:r>
      <w:r w:rsidRPr="00A54A8D">
        <w:rPr>
          <w:rFonts w:ascii="GHEA Grapalat" w:hAnsi="GHEA Grapalat"/>
        </w:rPr>
        <w:t xml:space="preserve"> от цены подлежащей предоставлению, но непредоставленной услуги.</w:t>
      </w:r>
    </w:p>
    <w:p w14:paraId="684D821B"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5.4.</w:t>
      </w:r>
      <w:r w:rsidRPr="00A54A8D">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lastRenderedPageBreak/>
        <w:t>5.5.</w:t>
      </w:r>
      <w:r w:rsidRPr="00A54A8D">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A54A8D" w:rsidRDefault="00D54B46" w:rsidP="00D54B46">
      <w:pPr>
        <w:pStyle w:val="FootnoteText"/>
        <w:jc w:val="both"/>
        <w:rPr>
          <w:rFonts w:ascii="GHEA Grapalat" w:hAnsi="GHEA Grapalat"/>
          <w:sz w:val="24"/>
          <w:szCs w:val="24"/>
        </w:rPr>
      </w:pPr>
      <w:r w:rsidRPr="00A54A8D">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A54A8D" w14:paraId="3ABBA7D9" w14:textId="77777777" w:rsidTr="002C6B9E">
        <w:tc>
          <w:tcPr>
            <w:tcW w:w="2631" w:type="dxa"/>
          </w:tcPr>
          <w:p w14:paraId="52238467"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N</w:t>
            </w:r>
          </w:p>
        </w:tc>
        <w:tc>
          <w:tcPr>
            <w:tcW w:w="2631" w:type="dxa"/>
          </w:tcPr>
          <w:p w14:paraId="379B3A69"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Нарушение</w:t>
            </w:r>
          </w:p>
        </w:tc>
        <w:tc>
          <w:tcPr>
            <w:tcW w:w="2632" w:type="dxa"/>
          </w:tcPr>
          <w:p w14:paraId="591CA390"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Ответственность</w:t>
            </w:r>
          </w:p>
        </w:tc>
      </w:tr>
      <w:tr w:rsidR="003C56A3" w:rsidRPr="00A54A8D" w14:paraId="61F71DD2" w14:textId="77777777" w:rsidTr="002C6B9E">
        <w:tc>
          <w:tcPr>
            <w:tcW w:w="2631" w:type="dxa"/>
          </w:tcPr>
          <w:p w14:paraId="4C23162F"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1</w:t>
            </w:r>
          </w:p>
        </w:tc>
        <w:tc>
          <w:tcPr>
            <w:tcW w:w="2631" w:type="dxa"/>
          </w:tcPr>
          <w:p w14:paraId="7916E78E"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45522AE0" w14:textId="77777777" w:rsidTr="002C6B9E">
        <w:tc>
          <w:tcPr>
            <w:tcW w:w="2631" w:type="dxa"/>
          </w:tcPr>
          <w:p w14:paraId="603FE6D1"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2</w:t>
            </w:r>
          </w:p>
        </w:tc>
        <w:tc>
          <w:tcPr>
            <w:tcW w:w="2631" w:type="dxa"/>
          </w:tcPr>
          <w:p w14:paraId="0E86BE7D"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0ADF75DD" w14:textId="77777777" w:rsidTr="002C6B9E">
        <w:tc>
          <w:tcPr>
            <w:tcW w:w="2631" w:type="dxa"/>
          </w:tcPr>
          <w:p w14:paraId="7C43B933"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3</w:t>
            </w:r>
          </w:p>
        </w:tc>
        <w:tc>
          <w:tcPr>
            <w:tcW w:w="2631" w:type="dxa"/>
          </w:tcPr>
          <w:p w14:paraId="4D24D3F6"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bl>
    <w:p w14:paraId="25A03BD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5.6.</w:t>
      </w:r>
      <w:r w:rsidRPr="00A54A8D">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5.7.</w:t>
      </w:r>
      <w:r w:rsidRPr="00A54A8D">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A54A8D"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t>6. ДЕЙСТВИЕ НЕПРЕОДОЛИМОЙ СИЛЫ (ФОРС-МАЖОР)</w:t>
      </w:r>
    </w:p>
    <w:p w14:paraId="3AB05048"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7. ИНЫЕ УСЛОВИЯ</w:t>
      </w:r>
    </w:p>
    <w:p w14:paraId="612CF554"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7.1.</w:t>
      </w:r>
      <w:r w:rsidRPr="00A54A8D">
        <w:rPr>
          <w:rFonts w:ascii="GHEA Grapalat" w:hAnsi="GHEA Grapalat"/>
        </w:rPr>
        <w:tab/>
      </w:r>
      <w:r w:rsidRPr="00A54A8D">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54A8D">
        <w:rPr>
          <w:rFonts w:ascii="GHEA Grapalat" w:hAnsi="GHEA Grapalat"/>
        </w:rPr>
        <w:t xml:space="preserve"> </w:t>
      </w:r>
    </w:p>
    <w:p w14:paraId="14CC873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7.2.</w:t>
      </w:r>
      <w:r w:rsidRPr="00A54A8D">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A54A8D" w:rsidRDefault="00D54B46" w:rsidP="00D54B46">
      <w:pPr>
        <w:widowControl w:val="0"/>
        <w:tabs>
          <w:tab w:val="left" w:pos="1134"/>
        </w:tabs>
        <w:spacing w:after="160" w:line="360" w:lineRule="auto"/>
        <w:ind w:firstLine="567"/>
        <w:jc w:val="both"/>
        <w:rPr>
          <w:rFonts w:ascii="GHEA Grapalat" w:hAnsi="GHEA Grapalat"/>
          <w:spacing w:val="-4"/>
        </w:rPr>
      </w:pPr>
      <w:r w:rsidRPr="00A54A8D">
        <w:rPr>
          <w:rFonts w:ascii="GHEA Grapalat" w:hAnsi="GHEA Grapalat"/>
        </w:rPr>
        <w:t>7.3.</w:t>
      </w:r>
      <w:r w:rsidRPr="00A54A8D">
        <w:rPr>
          <w:rFonts w:ascii="GHEA Grapalat" w:hAnsi="GHEA Grapalat"/>
        </w:rPr>
        <w:tab/>
      </w:r>
      <w:r w:rsidRPr="00A54A8D">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A54A8D">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spacing w:val="-6"/>
        </w:rPr>
        <w:t>7.</w:t>
      </w:r>
      <w:r w:rsidRPr="00A54A8D">
        <w:rPr>
          <w:rFonts w:ascii="GHEA Grapalat" w:hAnsi="GHEA Grapalat"/>
        </w:rPr>
        <w:t>4.</w:t>
      </w:r>
      <w:r w:rsidRPr="00A54A8D">
        <w:rPr>
          <w:rFonts w:ascii="GHEA Grapalat" w:hAnsi="GHEA Grapalat"/>
        </w:rPr>
        <w:tab/>
        <w:t>Споры в связи с договором подлежат рассмотрению в судах Республики Армения.</w:t>
      </w:r>
    </w:p>
    <w:p w14:paraId="6BC70595"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7.5.</w:t>
      </w:r>
      <w:r w:rsidRPr="00A54A8D">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54A8D" w:rsidRDefault="00D54B46" w:rsidP="00D54B46">
      <w:pPr>
        <w:widowControl w:val="0"/>
        <w:tabs>
          <w:tab w:val="left" w:pos="1134"/>
        </w:tabs>
        <w:spacing w:after="160" w:line="336" w:lineRule="auto"/>
        <w:ind w:firstLine="567"/>
        <w:jc w:val="both"/>
        <w:rPr>
          <w:rFonts w:ascii="GHEA Grapalat" w:hAnsi="GHEA Grapalat" w:cs="Times Armenian"/>
        </w:rPr>
      </w:pPr>
      <w:r w:rsidRPr="00A54A8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7.6.</w:t>
      </w:r>
      <w:r w:rsidRPr="00A54A8D">
        <w:rPr>
          <w:rFonts w:ascii="GHEA Grapalat" w:hAnsi="GHEA Grapalat"/>
        </w:rPr>
        <w:tab/>
        <w:t>Если договор осуществляется посредством заключения агентского договора:</w:t>
      </w:r>
    </w:p>
    <w:p w14:paraId="72583674"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1)</w:t>
      </w:r>
      <w:r w:rsidRPr="00A54A8D">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A54A8D" w:rsidRDefault="00DD71A4" w:rsidP="00D54B46">
      <w:pPr>
        <w:widowControl w:val="0"/>
        <w:tabs>
          <w:tab w:val="left" w:pos="1134"/>
        </w:tabs>
        <w:spacing w:after="160" w:line="336" w:lineRule="auto"/>
        <w:ind w:firstLine="567"/>
        <w:jc w:val="both"/>
        <w:rPr>
          <w:rFonts w:ascii="GHEA Grapalat" w:hAnsi="GHEA Grapalat"/>
          <w:lang w:val="hy-AM"/>
        </w:rPr>
      </w:pPr>
      <w:r w:rsidRPr="00A54A8D">
        <w:rPr>
          <w:rFonts w:ascii="GHEA Grapalat" w:hAnsi="GHEA Grapalat"/>
        </w:rPr>
        <w:t>2)</w:t>
      </w:r>
      <w:r w:rsidRPr="00A54A8D">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7.7.</w:t>
      </w:r>
      <w:r w:rsidRPr="00A54A8D">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54A8D">
        <w:rPr>
          <w:rFonts w:ascii="GHEA Grapalat" w:hAnsi="GHEA Grapalat"/>
        </w:rPr>
        <w:lastRenderedPageBreak/>
        <w:t>ответственности</w:t>
      </w:r>
      <w:r w:rsidRPr="00A54A8D">
        <w:rPr>
          <w:rStyle w:val="FootnoteReference"/>
          <w:rFonts w:ascii="GHEA Grapalat" w:hAnsi="GHEA Grapalat"/>
        </w:rPr>
        <w:footnoteReference w:customMarkFollows="1" w:id="10"/>
        <w:t>24</w:t>
      </w:r>
      <w:r w:rsidRPr="00A54A8D">
        <w:rPr>
          <w:rFonts w:ascii="GHEA Grapalat" w:hAnsi="GHEA Grapalat"/>
        </w:rPr>
        <w:t>.</w:t>
      </w:r>
    </w:p>
    <w:p w14:paraId="54B5530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7.8.</w:t>
      </w:r>
      <w:r w:rsidRPr="00A54A8D">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54A8D" w:rsidRDefault="00D54B46" w:rsidP="00D54B46">
      <w:pPr>
        <w:widowControl w:val="0"/>
        <w:tabs>
          <w:tab w:val="left" w:pos="720"/>
          <w:tab w:val="left" w:pos="1134"/>
        </w:tabs>
        <w:spacing w:after="160" w:line="360" w:lineRule="auto"/>
        <w:ind w:firstLine="567"/>
        <w:jc w:val="both"/>
        <w:rPr>
          <w:rFonts w:ascii="GHEA Grapalat" w:hAnsi="GHEA Grapalat"/>
        </w:rPr>
      </w:pPr>
      <w:r w:rsidRPr="00A54A8D">
        <w:rPr>
          <w:rFonts w:ascii="GHEA Grapalat" w:hAnsi="GHEA Grapalat"/>
        </w:rPr>
        <w:t>7.9.</w:t>
      </w:r>
      <w:r w:rsidRPr="00A54A8D">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7.10.</w:t>
      </w:r>
      <w:r w:rsidRPr="00A54A8D">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7.11.</w:t>
      </w:r>
      <w:r w:rsidRPr="00A54A8D">
        <w:rPr>
          <w:rFonts w:ascii="GHEA Grapalat" w:hAnsi="GHEA Grapalat"/>
        </w:rPr>
        <w:tab/>
        <w:t xml:space="preserve">Уведомление относительно полного или частичного одностороннего </w:t>
      </w:r>
      <w:r w:rsidRPr="00A54A8D">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A54A8D">
        <w:rPr>
          <w:rFonts w:ascii="GHEA Grapalat" w:hAnsi="GHEA Grapalat"/>
          <w:lang w:val="hy-AM"/>
        </w:rPr>
        <w:t xml:space="preserve">. </w:t>
      </w:r>
      <w:r w:rsidRPr="00A54A8D">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A54A8D">
        <w:rPr>
          <w:rFonts w:ascii="GHEA Grapalat" w:hAnsi="GHEA Grapalat"/>
          <w:vertAlign w:val="superscript"/>
        </w:rPr>
        <w:t>25</w:t>
      </w:r>
    </w:p>
    <w:p w14:paraId="2C952EEC"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w:t>
      </w:r>
      <w:r w:rsidRPr="00A54A8D">
        <w:rPr>
          <w:rFonts w:ascii="GHEA Grapalat" w:hAnsi="GHEA Grapalat"/>
          <w:lang w:val="hy-AM"/>
        </w:rPr>
        <w:t>13</w:t>
      </w:r>
      <w:r w:rsidRPr="00A54A8D">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4</w:t>
      </w:r>
      <w:r w:rsidRPr="00A54A8D">
        <w:rPr>
          <w:rFonts w:ascii="GHEA Grapalat" w:hAnsi="GHEA Grapalat"/>
        </w:rPr>
        <w:t>.</w:t>
      </w:r>
      <w:r w:rsidRPr="00A54A8D">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A54A8D">
        <w:rPr>
          <w:rFonts w:ascii="GHEA Grapalat" w:hAnsi="GHEA Grapalat"/>
          <w:lang w:val="hy-AM"/>
        </w:rPr>
        <w:t xml:space="preserve"> </w:t>
      </w:r>
      <w:r w:rsidRPr="00A54A8D">
        <w:rPr>
          <w:rFonts w:ascii="GHEA Grapalat" w:hAnsi="GHEA Grapalat"/>
        </w:rPr>
        <w:t xml:space="preserve">и № 4  к настоящему Договору считаются неотъемлемой частью договора, и </w:t>
      </w:r>
      <w:r w:rsidRPr="00A54A8D">
        <w:rPr>
          <w:rFonts w:ascii="GHEA Grapalat" w:hAnsi="GHEA Grapalat"/>
        </w:rPr>
        <w:lastRenderedPageBreak/>
        <w:t>каждой стороне предоставляется по одному экземпляру договора.</w:t>
      </w:r>
    </w:p>
    <w:p w14:paraId="186C8326"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5</w:t>
      </w:r>
      <w:r w:rsidRPr="00A54A8D">
        <w:rPr>
          <w:rFonts w:ascii="GHEA Grapalat" w:hAnsi="GHEA Grapalat"/>
        </w:rPr>
        <w:t>.</w:t>
      </w:r>
      <w:r w:rsidRPr="00A54A8D">
        <w:rPr>
          <w:rFonts w:ascii="GHEA Grapalat" w:hAnsi="GHEA Grapalat"/>
        </w:rPr>
        <w:tab/>
        <w:t>В отношении настоящего Договора применяется право Республики Армения.</w:t>
      </w:r>
    </w:p>
    <w:p w14:paraId="4C59D344" w14:textId="5DB49251" w:rsidR="000876DF" w:rsidRPr="00A54A8D" w:rsidRDefault="000876DF" w:rsidP="000876DF">
      <w:pPr>
        <w:widowControl w:val="0"/>
        <w:tabs>
          <w:tab w:val="left" w:pos="1276"/>
        </w:tabs>
        <w:spacing w:after="160" w:line="360" w:lineRule="auto"/>
        <w:ind w:firstLine="567"/>
        <w:jc w:val="both"/>
        <w:rPr>
          <w:rFonts w:ascii="GHEA Grapalat" w:hAnsi="GHEA Grapalat"/>
          <w:b/>
        </w:rPr>
      </w:pPr>
      <w:r w:rsidRPr="00A54A8D">
        <w:rPr>
          <w:rFonts w:ascii="GHEA Grapalat" w:hAnsi="GHEA Grapalat"/>
          <w:b/>
        </w:rPr>
        <w:t>7.16.</w:t>
      </w:r>
      <w:r w:rsidRPr="00A54A8D">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54A8D">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A54A8D">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A54A8D">
        <w:rPr>
          <w:rFonts w:ascii="GHEA Grapalat" w:hAnsi="GHEA Grapalat"/>
          <w:b/>
          <w:color w:val="EE0000"/>
        </w:rPr>
        <w:t>1</w:t>
      </w:r>
      <w:r w:rsidR="002B04B7" w:rsidRPr="00A54A8D">
        <w:rPr>
          <w:rFonts w:ascii="GHEA Grapalat" w:hAnsi="GHEA Grapalat"/>
          <w:b/>
          <w:color w:val="EE0000"/>
        </w:rPr>
        <w:t>0</w:t>
      </w:r>
      <w:r w:rsidRPr="00A54A8D">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54A8D">
        <w:rPr>
          <w:rFonts w:ascii="GHEA Grapalat" w:hAnsi="GHEA Grapalat"/>
          <w:b/>
          <w:vertAlign w:val="superscript"/>
        </w:rPr>
        <w:footnoteReference w:customMarkFollows="1" w:id="11"/>
        <w:t>25</w:t>
      </w:r>
    </w:p>
    <w:p w14:paraId="2D0AC7A6" w14:textId="2B525512" w:rsidR="000876DF" w:rsidRPr="007063E7" w:rsidRDefault="000876DF" w:rsidP="007063E7">
      <w:pPr>
        <w:widowControl w:val="0"/>
        <w:tabs>
          <w:tab w:val="left" w:pos="1276"/>
        </w:tabs>
        <w:spacing w:after="160" w:line="360" w:lineRule="auto"/>
        <w:ind w:firstLine="567"/>
        <w:jc w:val="both"/>
        <w:rPr>
          <w:rFonts w:ascii="GHEA Grapalat" w:hAnsi="GHEA Grapalat"/>
          <w:b/>
          <w:bCs/>
          <w:i/>
          <w:lang w:val="hy-AM"/>
        </w:rPr>
      </w:pPr>
      <w:r w:rsidRPr="00A54A8D">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осуществляет </w:t>
      </w:r>
      <w:r w:rsidR="002368E3" w:rsidRPr="00A54A8D">
        <w:rPr>
          <w:rFonts w:ascii="GHEA Grapalat" w:hAnsi="GHEA Grapalat"/>
        </w:rPr>
        <w:t xml:space="preserve">Аппарат главы административного района </w:t>
      </w:r>
      <w:r w:rsidR="0068789C" w:rsidRPr="0068789C">
        <w:rPr>
          <w:rFonts w:ascii="GHEA Grapalat" w:hAnsi="GHEA Grapalat"/>
        </w:rPr>
        <w:t>Нор-Норк</w:t>
      </w:r>
      <w:r w:rsidR="007063E7">
        <w:rPr>
          <w:rFonts w:ascii="GHEA Grapalat" w:hAnsi="GHEA Grapalat"/>
          <w:b/>
          <w:bCs/>
          <w:i/>
          <w:lang w:val="hy-AM"/>
        </w:rPr>
        <w:t xml:space="preserve"> </w:t>
      </w:r>
      <w:r w:rsidR="002368E3" w:rsidRPr="00A54A8D">
        <w:rPr>
          <w:rFonts w:ascii="GHEA Grapalat" w:hAnsi="GHEA Grapalat"/>
        </w:rPr>
        <w:t>города Еревана</w:t>
      </w:r>
      <w:r w:rsidRPr="00A54A8D">
        <w:rPr>
          <w:rFonts w:ascii="GHEA Grapalat" w:hAnsi="GHEA Grapalat"/>
        </w:rPr>
        <w:t>.</w:t>
      </w:r>
    </w:p>
    <w:p w14:paraId="3288FADA"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lastRenderedPageBreak/>
        <w:t>8.</w:t>
      </w:r>
      <w:r w:rsidRPr="00A54A8D">
        <w:rPr>
          <w:rFonts w:ascii="GHEA Grapalat" w:hAnsi="GHEA Grapalat"/>
        </w:rPr>
        <w:t xml:space="preserve"> </w:t>
      </w:r>
      <w:r w:rsidRPr="00A54A8D">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54A8D" w14:paraId="76ED4E97" w14:textId="77777777" w:rsidTr="00EA35BC">
        <w:trPr>
          <w:jc w:val="center"/>
        </w:trPr>
        <w:tc>
          <w:tcPr>
            <w:tcW w:w="4536" w:type="dxa"/>
          </w:tcPr>
          <w:p w14:paraId="4C0C45F3"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ЗАКАЗЧИК</w:t>
            </w:r>
          </w:p>
          <w:p w14:paraId="0DE4636E" w14:textId="77777777" w:rsidR="00D54B46" w:rsidRPr="00A54A8D" w:rsidRDefault="00D54B46" w:rsidP="00EA35BC">
            <w:pPr>
              <w:widowControl w:val="0"/>
              <w:jc w:val="center"/>
              <w:rPr>
                <w:rFonts w:ascii="GHEA Grapalat" w:hAnsi="GHEA Grapalat"/>
              </w:rPr>
            </w:pPr>
            <w:r w:rsidRPr="00A54A8D">
              <w:rPr>
                <w:rFonts w:ascii="GHEA Grapalat" w:hAnsi="GHEA Grapalat"/>
              </w:rPr>
              <w:t>____________________________</w:t>
            </w:r>
          </w:p>
          <w:p w14:paraId="0DC738DF"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2EDD888C" w14:textId="77777777" w:rsidR="00D54B46" w:rsidRPr="00A54A8D" w:rsidRDefault="00D54B46" w:rsidP="00EA35BC">
            <w:pPr>
              <w:widowControl w:val="0"/>
              <w:spacing w:after="160" w:line="360" w:lineRule="auto"/>
              <w:jc w:val="center"/>
              <w:rPr>
                <w:rFonts w:ascii="GHEA Grapalat" w:hAnsi="GHEA Grapalat"/>
                <w:lang w:val="en-US"/>
              </w:rPr>
            </w:pPr>
          </w:p>
          <w:p w14:paraId="03CC2BEB"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c>
          <w:tcPr>
            <w:tcW w:w="4111" w:type="dxa"/>
          </w:tcPr>
          <w:p w14:paraId="4ABD8DAB"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ИСПОЛНИТЕЛЬ</w:t>
            </w:r>
          </w:p>
          <w:p w14:paraId="64F0B4E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____________________________</w:t>
            </w:r>
          </w:p>
          <w:p w14:paraId="015915AE"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1A16F2E" w14:textId="77777777" w:rsidR="00D54B46" w:rsidRPr="00A54A8D" w:rsidRDefault="00D54B46" w:rsidP="00EA35BC">
            <w:pPr>
              <w:widowControl w:val="0"/>
              <w:spacing w:after="160" w:line="360" w:lineRule="auto"/>
              <w:jc w:val="center"/>
              <w:rPr>
                <w:rFonts w:ascii="GHEA Grapalat" w:hAnsi="GHEA Grapalat"/>
                <w:lang w:val="en-US"/>
              </w:rPr>
            </w:pPr>
          </w:p>
          <w:p w14:paraId="39330FAE"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r>
    </w:tbl>
    <w:p w14:paraId="02BB2FA3" w14:textId="77777777" w:rsidR="00D54B46" w:rsidRPr="00A54A8D" w:rsidRDefault="00D54B46" w:rsidP="00D54B46">
      <w:pPr>
        <w:widowControl w:val="0"/>
        <w:spacing w:after="160" w:line="360" w:lineRule="auto"/>
        <w:ind w:firstLine="567"/>
        <w:jc w:val="both"/>
        <w:rPr>
          <w:rFonts w:ascii="GHEA Grapalat" w:hAnsi="GHEA Grapalat" w:cs="Sylfaen"/>
          <w:i/>
        </w:rPr>
      </w:pPr>
      <w:r w:rsidRPr="00A54A8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A54A8D" w:rsidRDefault="00D54B46" w:rsidP="00D54B46">
      <w:pPr>
        <w:rPr>
          <w:rFonts w:ascii="GHEA Grapalat" w:hAnsi="GHEA Grapalat"/>
        </w:rPr>
      </w:pPr>
      <w:r w:rsidRPr="00A54A8D">
        <w:rPr>
          <w:rFonts w:ascii="GHEA Grapalat" w:hAnsi="GHEA Grapalat"/>
        </w:rPr>
        <w:br w:type="page"/>
      </w:r>
    </w:p>
    <w:p w14:paraId="7DB6EF0B" w14:textId="77777777" w:rsidR="00D54B46" w:rsidRPr="00A54A8D" w:rsidRDefault="00D54B46" w:rsidP="00D54B46">
      <w:pPr>
        <w:widowControl w:val="0"/>
        <w:spacing w:after="160" w:line="360" w:lineRule="auto"/>
        <w:jc w:val="right"/>
        <w:rPr>
          <w:rFonts w:ascii="GHEA Grapalat" w:hAnsi="GHEA Grapalat"/>
          <w:i/>
        </w:rPr>
        <w:sectPr w:rsidR="00D54B46" w:rsidRPr="00A54A8D"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1</w:t>
      </w:r>
    </w:p>
    <w:p w14:paraId="2D1FEDBB"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CEFEC2F" w14:textId="77777777" w:rsidR="00D54B46" w:rsidRPr="00A54A8D" w:rsidRDefault="00D54B46" w:rsidP="00D54B46">
      <w:pPr>
        <w:widowControl w:val="0"/>
        <w:spacing w:after="160" w:line="360" w:lineRule="auto"/>
        <w:jc w:val="center"/>
        <w:rPr>
          <w:rFonts w:ascii="GHEA Grapalat" w:hAnsi="GHEA Grapalat"/>
        </w:rPr>
      </w:pPr>
    </w:p>
    <w:p w14:paraId="5B44AB54"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ТЕХНИЧЕСКАЯ ХАРАКТЕРИСТИКА-ГРАФИК ЗАКУПКИ</w:t>
      </w:r>
      <w:r w:rsidRPr="00A54A8D">
        <w:rPr>
          <w:rStyle w:val="FootnoteReference"/>
          <w:rFonts w:ascii="GHEA Grapalat" w:hAnsi="GHEA Grapalat"/>
        </w:rPr>
        <w:footnoteReference w:customMarkFollows="1" w:id="12"/>
        <w:t>*</w:t>
      </w:r>
    </w:p>
    <w:p w14:paraId="746D90B3"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57"/>
        <w:gridCol w:w="1179"/>
        <w:gridCol w:w="1360"/>
        <w:gridCol w:w="824"/>
        <w:gridCol w:w="1985"/>
        <w:gridCol w:w="2114"/>
      </w:tblGrid>
      <w:tr w:rsidR="00D54B46" w:rsidRPr="00A54A8D"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Услуги</w:t>
            </w:r>
          </w:p>
        </w:tc>
      </w:tr>
      <w:tr w:rsidR="00D54B46" w:rsidRPr="00A54A8D"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предоставления</w:t>
            </w:r>
          </w:p>
        </w:tc>
      </w:tr>
      <w:tr w:rsidR="00D54B46" w:rsidRPr="00A54A8D"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A54A8D"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A54A8D"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A54A8D"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A54A8D"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A54A8D"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A54A8D"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A54A8D" w:rsidRDefault="00D54B46" w:rsidP="00EA35BC">
            <w:pPr>
              <w:widowControl w:val="0"/>
              <w:spacing w:after="120"/>
              <w:jc w:val="center"/>
              <w:rPr>
                <w:rFonts w:ascii="GHEA Grapalat" w:hAnsi="GHEA Grapalat"/>
                <w:sz w:val="20"/>
                <w:lang w:val="en-US"/>
              </w:rPr>
            </w:pPr>
            <w:r w:rsidRPr="00A54A8D">
              <w:rPr>
                <w:rFonts w:ascii="GHEA Grapalat" w:hAnsi="GHEA Grapalat"/>
                <w:sz w:val="20"/>
              </w:rPr>
              <w:t>срок</w:t>
            </w:r>
            <w:r w:rsidRPr="00A54A8D">
              <w:rPr>
                <w:rStyle w:val="FootnoteReference"/>
                <w:rFonts w:ascii="GHEA Grapalat" w:hAnsi="GHEA Grapalat"/>
                <w:sz w:val="20"/>
              </w:rPr>
              <w:footnoteReference w:customMarkFollows="1" w:id="13"/>
              <w:t>**</w:t>
            </w:r>
          </w:p>
        </w:tc>
      </w:tr>
      <w:tr w:rsidR="005C032C" w:rsidRPr="00A54A8D" w14:paraId="2CECA8C6" w14:textId="77777777" w:rsidTr="005C032C">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5C032C" w:rsidRPr="00A54A8D" w:rsidRDefault="005C032C" w:rsidP="005C032C">
            <w:pPr>
              <w:jc w:val="center"/>
              <w:rPr>
                <w:rFonts w:ascii="GHEA Grapalat" w:hAnsi="GHEA Grapalat"/>
                <w:sz w:val="20"/>
                <w:lang w:val="hy-AM"/>
              </w:rPr>
            </w:pPr>
            <w:r w:rsidRPr="00A54A8D">
              <w:rPr>
                <w:rFonts w:ascii="GHEA Grapalat" w:hAnsi="GHEA Grapalat" w:cs="Calibri"/>
                <w:sz w:val="20"/>
                <w:szCs w:val="20"/>
              </w:rPr>
              <w:t>1</w:t>
            </w:r>
          </w:p>
        </w:tc>
        <w:tc>
          <w:tcPr>
            <w:tcW w:w="1846" w:type="dxa"/>
            <w:vAlign w:val="center"/>
          </w:tcPr>
          <w:p w14:paraId="0455EE2E" w14:textId="7DA6AFFF" w:rsidR="005C032C" w:rsidRPr="00A54A8D" w:rsidRDefault="0068789C" w:rsidP="005C032C">
            <w:pPr>
              <w:rPr>
                <w:rFonts w:ascii="GHEA Grapalat" w:hAnsi="GHEA Grapalat"/>
                <w:sz w:val="18"/>
                <w:szCs w:val="18"/>
                <w:lang w:val="hy-AM"/>
              </w:rPr>
            </w:pPr>
            <w:r w:rsidRPr="0068789C">
              <w:rPr>
                <w:rFonts w:ascii="Helvetica" w:hAnsi="Helvetica" w:cs="Helvetica"/>
                <w:color w:val="403931"/>
                <w:sz w:val="20"/>
                <w:szCs w:val="20"/>
                <w:shd w:val="clear" w:color="auto" w:fill="F8F3ED"/>
              </w:rPr>
              <w:t>71351540/1070</w:t>
            </w:r>
          </w:p>
        </w:tc>
        <w:tc>
          <w:tcPr>
            <w:tcW w:w="4657" w:type="dxa"/>
          </w:tcPr>
          <w:p w14:paraId="586E3D10" w14:textId="77777777" w:rsidR="0068789C" w:rsidRPr="0068789C" w:rsidRDefault="0068789C" w:rsidP="0068789C">
            <w:pPr>
              <w:jc w:val="both"/>
              <w:rPr>
                <w:rFonts w:ascii="GHEA Grapalat" w:hAnsi="GHEA Grapalat"/>
                <w:iCs/>
                <w:sz w:val="18"/>
                <w:szCs w:val="18"/>
                <w:lang w:val="hy-AM"/>
              </w:rPr>
            </w:pPr>
            <w:r w:rsidRPr="0068789C">
              <w:rPr>
                <w:rFonts w:ascii="GHEA Grapalat" w:hAnsi="GHEA Grapalat"/>
                <w:iCs/>
                <w:sz w:val="18"/>
                <w:szCs w:val="18"/>
                <w:lang w:val="hy-AM"/>
              </w:rPr>
              <w:t>Консультационные услуги по техническому контролю качества срочных и непредвиденных работ в административном районе Нор Норк                                                                                                      Техническое описание</w:t>
            </w:r>
          </w:p>
          <w:p w14:paraId="18297791" w14:textId="77777777" w:rsidR="0068789C" w:rsidRPr="0068789C" w:rsidRDefault="0068789C" w:rsidP="0068789C">
            <w:pPr>
              <w:jc w:val="both"/>
              <w:rPr>
                <w:rFonts w:ascii="GHEA Grapalat" w:hAnsi="GHEA Grapalat"/>
                <w:iCs/>
                <w:sz w:val="18"/>
                <w:szCs w:val="18"/>
                <w:lang w:val="hy-AM"/>
              </w:rPr>
            </w:pPr>
            <w:r w:rsidRPr="0068789C">
              <w:rPr>
                <w:rFonts w:ascii="GHEA Grapalat" w:hAnsi="GHEA Grapalat"/>
                <w:iCs/>
                <w:sz w:val="18"/>
                <w:szCs w:val="18"/>
                <w:lang w:val="hy-AM"/>
              </w:rPr>
              <w:t>Общих требований к обслуживанию:</w:t>
            </w:r>
          </w:p>
          <w:p w14:paraId="09DCA69C" w14:textId="77777777" w:rsidR="0068789C" w:rsidRPr="0068789C" w:rsidRDefault="0068789C" w:rsidP="0068789C">
            <w:pPr>
              <w:jc w:val="both"/>
              <w:rPr>
                <w:rFonts w:ascii="GHEA Grapalat" w:hAnsi="GHEA Grapalat"/>
                <w:iCs/>
                <w:sz w:val="18"/>
                <w:szCs w:val="18"/>
                <w:lang w:val="hy-AM"/>
              </w:rPr>
            </w:pPr>
            <w:r w:rsidRPr="0068789C">
              <w:rPr>
                <w:rFonts w:ascii="GHEA Grapalat" w:hAnsi="GHEA Grapalat"/>
                <w:iCs/>
                <w:sz w:val="18"/>
                <w:szCs w:val="18"/>
                <w:lang w:val="hy-AM"/>
              </w:rPr>
              <w:t xml:space="preserve">1. Технический надзор осуществляется на основании проектно-сметной документации, предоставленной </w:t>
            </w:r>
            <w:r w:rsidRPr="0068789C">
              <w:rPr>
                <w:rFonts w:ascii="GHEA Grapalat" w:hAnsi="GHEA Grapalat"/>
                <w:iCs/>
                <w:sz w:val="18"/>
                <w:szCs w:val="18"/>
                <w:lang w:val="hy-AM"/>
              </w:rPr>
              <w:lastRenderedPageBreak/>
              <w:t>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70F0533C" w14:textId="77777777" w:rsidR="0068789C" w:rsidRPr="0068789C" w:rsidRDefault="0068789C" w:rsidP="0068789C">
            <w:pPr>
              <w:jc w:val="both"/>
              <w:rPr>
                <w:rFonts w:ascii="GHEA Grapalat" w:hAnsi="GHEA Grapalat"/>
                <w:iCs/>
                <w:sz w:val="18"/>
                <w:szCs w:val="18"/>
                <w:lang w:val="hy-AM"/>
              </w:rPr>
            </w:pPr>
            <w:r w:rsidRPr="0068789C">
              <w:rPr>
                <w:rFonts w:ascii="GHEA Grapalat" w:hAnsi="GHEA Grapalat"/>
                <w:iCs/>
                <w:sz w:val="18"/>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4EB61736" w14:textId="77777777" w:rsidR="0068789C" w:rsidRPr="0068789C" w:rsidRDefault="0068789C" w:rsidP="0068789C">
            <w:pPr>
              <w:jc w:val="both"/>
              <w:rPr>
                <w:rFonts w:ascii="GHEA Grapalat" w:hAnsi="GHEA Grapalat"/>
                <w:iCs/>
                <w:sz w:val="18"/>
                <w:szCs w:val="18"/>
                <w:lang w:val="hy-AM"/>
              </w:rPr>
            </w:pPr>
            <w:r w:rsidRPr="0068789C">
              <w:rPr>
                <w:rFonts w:ascii="GHEA Grapalat" w:hAnsi="GHEA Grapalat"/>
                <w:iCs/>
                <w:sz w:val="18"/>
                <w:szCs w:val="18"/>
                <w:lang w:val="hy-AM"/>
              </w:rPr>
              <w:t>3. Основными обязанностями исполнителя технического надзора  являются:</w:t>
            </w:r>
          </w:p>
          <w:p w14:paraId="3AA55A8B" w14:textId="77777777" w:rsidR="0068789C" w:rsidRPr="0068789C" w:rsidRDefault="0068789C" w:rsidP="0068789C">
            <w:pPr>
              <w:jc w:val="both"/>
              <w:rPr>
                <w:rFonts w:ascii="GHEA Grapalat" w:hAnsi="GHEA Grapalat"/>
                <w:iCs/>
                <w:sz w:val="18"/>
                <w:szCs w:val="18"/>
                <w:lang w:val="hy-AM"/>
              </w:rPr>
            </w:pPr>
            <w:r w:rsidRPr="0068789C">
              <w:rPr>
                <w:rFonts w:ascii="GHEA Grapalat" w:hAnsi="GHEA Grapalat"/>
                <w:iCs/>
                <w:sz w:val="18"/>
                <w:szCs w:val="18"/>
                <w:lang w:val="hy-AM"/>
              </w:rPr>
              <w:t>• периодически фотографировать состояние объекта строительства от начала до конца строительства;</w:t>
            </w:r>
          </w:p>
          <w:p w14:paraId="748F5DDC" w14:textId="77777777" w:rsidR="0068789C" w:rsidRPr="0068789C" w:rsidRDefault="0068789C" w:rsidP="0068789C">
            <w:pPr>
              <w:jc w:val="both"/>
              <w:rPr>
                <w:rFonts w:ascii="GHEA Grapalat" w:hAnsi="GHEA Grapalat"/>
                <w:iCs/>
                <w:sz w:val="18"/>
                <w:szCs w:val="18"/>
                <w:lang w:val="hy-AM"/>
              </w:rPr>
            </w:pPr>
            <w:r w:rsidRPr="0068789C">
              <w:rPr>
                <w:rFonts w:ascii="GHEA Grapalat" w:hAnsi="GHEA Grapalat"/>
                <w:iCs/>
                <w:sz w:val="18"/>
                <w:szCs w:val="18"/>
                <w:lang w:val="hy-AM"/>
              </w:rPr>
              <w:t>• обеспечить соответствие  выполняемых  работ  условиям контрактного соглашения, строительным нормам и правилам,</w:t>
            </w:r>
          </w:p>
          <w:p w14:paraId="3B10B92F" w14:textId="77777777" w:rsidR="0068789C" w:rsidRPr="0068789C" w:rsidRDefault="0068789C" w:rsidP="0068789C">
            <w:pPr>
              <w:jc w:val="both"/>
              <w:rPr>
                <w:rFonts w:ascii="GHEA Grapalat" w:hAnsi="GHEA Grapalat"/>
                <w:iCs/>
                <w:sz w:val="18"/>
                <w:szCs w:val="18"/>
                <w:lang w:val="hy-AM"/>
              </w:rPr>
            </w:pPr>
            <w:r w:rsidRPr="0068789C">
              <w:rPr>
                <w:rFonts w:ascii="GHEA Grapalat" w:hAnsi="GHEA Grapalat"/>
                <w:iCs/>
                <w:sz w:val="18"/>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0B9D0815" w14:textId="77777777" w:rsidR="0068789C" w:rsidRPr="0068789C" w:rsidRDefault="0068789C" w:rsidP="0068789C">
            <w:pPr>
              <w:jc w:val="both"/>
              <w:rPr>
                <w:rFonts w:ascii="GHEA Grapalat" w:hAnsi="GHEA Grapalat"/>
                <w:iCs/>
                <w:sz w:val="18"/>
                <w:szCs w:val="18"/>
                <w:lang w:val="hy-AM"/>
              </w:rPr>
            </w:pPr>
            <w:r w:rsidRPr="0068789C">
              <w:rPr>
                <w:rFonts w:ascii="GHEA Grapalat" w:hAnsi="GHEA Grapalat"/>
                <w:iCs/>
                <w:sz w:val="18"/>
                <w:szCs w:val="18"/>
                <w:lang w:val="hy-AM"/>
              </w:rPr>
              <w:t>• проверять и утверждать рабочие и исполнительные документы, подготовленные Подрядчиком,</w:t>
            </w:r>
          </w:p>
          <w:p w14:paraId="224BD676" w14:textId="77777777" w:rsidR="0068789C" w:rsidRPr="0068789C" w:rsidRDefault="0068789C" w:rsidP="0068789C">
            <w:pPr>
              <w:jc w:val="both"/>
              <w:rPr>
                <w:rFonts w:ascii="GHEA Grapalat" w:hAnsi="GHEA Grapalat"/>
                <w:iCs/>
                <w:sz w:val="18"/>
                <w:szCs w:val="18"/>
                <w:lang w:val="hy-AM"/>
              </w:rPr>
            </w:pPr>
            <w:r w:rsidRPr="0068789C">
              <w:rPr>
                <w:rFonts w:ascii="GHEA Grapalat" w:hAnsi="GHEA Grapalat"/>
                <w:iCs/>
                <w:sz w:val="18"/>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526F359F" w14:textId="77777777" w:rsidR="0068789C" w:rsidRPr="0068789C" w:rsidRDefault="0068789C" w:rsidP="0068789C">
            <w:pPr>
              <w:jc w:val="both"/>
              <w:rPr>
                <w:rFonts w:ascii="GHEA Grapalat" w:hAnsi="GHEA Grapalat"/>
                <w:iCs/>
                <w:sz w:val="18"/>
                <w:szCs w:val="18"/>
                <w:lang w:val="hy-AM"/>
              </w:rPr>
            </w:pPr>
            <w:r w:rsidRPr="0068789C">
              <w:rPr>
                <w:rFonts w:ascii="GHEA Grapalat" w:hAnsi="GHEA Grapalat"/>
                <w:iCs/>
                <w:sz w:val="18"/>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0F68FCEA" w14:textId="77777777" w:rsidR="0068789C" w:rsidRPr="0068789C" w:rsidRDefault="0068789C" w:rsidP="0068789C">
            <w:pPr>
              <w:jc w:val="both"/>
              <w:rPr>
                <w:rFonts w:ascii="GHEA Grapalat" w:hAnsi="GHEA Grapalat"/>
                <w:iCs/>
                <w:sz w:val="18"/>
                <w:szCs w:val="18"/>
                <w:lang w:val="hy-AM"/>
              </w:rPr>
            </w:pPr>
            <w:r w:rsidRPr="0068789C">
              <w:rPr>
                <w:rFonts w:ascii="GHEA Grapalat" w:hAnsi="GHEA Grapalat"/>
                <w:iCs/>
                <w:sz w:val="18"/>
                <w:szCs w:val="18"/>
                <w:lang w:val="hy-AM"/>
              </w:rPr>
              <w:t xml:space="preserve">•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w:t>
            </w:r>
            <w:r w:rsidRPr="0068789C">
              <w:rPr>
                <w:rFonts w:ascii="GHEA Grapalat" w:hAnsi="GHEA Grapalat"/>
                <w:iCs/>
                <w:sz w:val="18"/>
                <w:szCs w:val="18"/>
                <w:lang w:val="hy-AM"/>
              </w:rPr>
              <w:lastRenderedPageBreak/>
              <w:t>соответствующих платежей,</w:t>
            </w:r>
          </w:p>
          <w:p w14:paraId="4FD05DE8" w14:textId="77777777" w:rsidR="0068789C" w:rsidRPr="0068789C" w:rsidRDefault="0068789C" w:rsidP="0068789C">
            <w:pPr>
              <w:widowControl w:val="0"/>
              <w:spacing w:after="120"/>
              <w:jc w:val="both"/>
              <w:rPr>
                <w:rFonts w:ascii="GHEA Grapalat" w:hAnsi="GHEA Grapalat"/>
                <w:iCs/>
                <w:sz w:val="18"/>
                <w:szCs w:val="18"/>
              </w:rPr>
            </w:pPr>
            <w:r w:rsidRPr="0068789C">
              <w:rPr>
                <w:rFonts w:ascii="GHEA Grapalat" w:hAnsi="GHEA Grapalat"/>
                <w:iCs/>
                <w:sz w:val="18"/>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Pr>
                <w:rFonts w:ascii="GHEA Grapalat" w:hAnsi="GHEA Grapalat"/>
                <w:iCs/>
                <w:sz w:val="18"/>
                <w:szCs w:val="18"/>
              </w:rPr>
              <w:t xml:space="preserve"> </w:t>
            </w:r>
            <w:r w:rsidRPr="0068789C">
              <w:rPr>
                <w:rFonts w:ascii="GHEA Grapalat" w:hAnsi="GHEA Grapalat"/>
                <w:iCs/>
                <w:sz w:val="18"/>
                <w:szCs w:val="18"/>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07AF7F67" w14:textId="77777777" w:rsidR="0068789C" w:rsidRPr="0068789C" w:rsidRDefault="0068789C" w:rsidP="0068789C">
            <w:pPr>
              <w:widowControl w:val="0"/>
              <w:spacing w:after="120"/>
              <w:jc w:val="both"/>
              <w:rPr>
                <w:rFonts w:ascii="GHEA Grapalat" w:hAnsi="GHEA Grapalat"/>
                <w:iCs/>
                <w:sz w:val="18"/>
                <w:szCs w:val="18"/>
              </w:rPr>
            </w:pPr>
            <w:r w:rsidRPr="0068789C">
              <w:rPr>
                <w:rFonts w:ascii="GHEA Grapalat" w:hAnsi="GHEA Grapalat"/>
                <w:iCs/>
                <w:sz w:val="18"/>
                <w:szCs w:val="18"/>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72B73807" w14:textId="77777777" w:rsidR="0068789C" w:rsidRPr="0068789C" w:rsidRDefault="0068789C" w:rsidP="0068789C">
            <w:pPr>
              <w:widowControl w:val="0"/>
              <w:spacing w:after="120"/>
              <w:jc w:val="both"/>
              <w:rPr>
                <w:rFonts w:ascii="GHEA Grapalat" w:hAnsi="GHEA Grapalat"/>
                <w:iCs/>
                <w:sz w:val="18"/>
                <w:szCs w:val="18"/>
              </w:rPr>
            </w:pPr>
            <w:r w:rsidRPr="0068789C">
              <w:rPr>
                <w:rFonts w:ascii="GHEA Grapalat" w:hAnsi="GHEA Grapalat"/>
                <w:iCs/>
                <w:sz w:val="18"/>
                <w:szCs w:val="18"/>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79ED6BC9" w14:textId="77777777" w:rsidR="0068789C" w:rsidRPr="0068789C" w:rsidRDefault="0068789C" w:rsidP="0068789C">
            <w:pPr>
              <w:widowControl w:val="0"/>
              <w:spacing w:after="120"/>
              <w:jc w:val="both"/>
              <w:rPr>
                <w:rFonts w:ascii="GHEA Grapalat" w:hAnsi="GHEA Grapalat"/>
                <w:iCs/>
                <w:sz w:val="18"/>
                <w:szCs w:val="18"/>
              </w:rPr>
            </w:pPr>
            <w:r w:rsidRPr="0068789C">
              <w:rPr>
                <w:rFonts w:ascii="GHEA Grapalat" w:hAnsi="GHEA Grapalat"/>
                <w:iCs/>
                <w:sz w:val="18"/>
                <w:szCs w:val="18"/>
              </w:rPr>
              <w:t>• проводить измерения объемов работ и участвовать в составлении и утверждении исполнительных документов,</w:t>
            </w:r>
          </w:p>
          <w:p w14:paraId="244CF8FB" w14:textId="77777777" w:rsidR="0068789C" w:rsidRPr="0068789C" w:rsidRDefault="0068789C" w:rsidP="0068789C">
            <w:pPr>
              <w:widowControl w:val="0"/>
              <w:spacing w:after="120"/>
              <w:jc w:val="both"/>
              <w:rPr>
                <w:rFonts w:ascii="GHEA Grapalat" w:hAnsi="GHEA Grapalat"/>
                <w:iCs/>
                <w:sz w:val="18"/>
                <w:szCs w:val="18"/>
              </w:rPr>
            </w:pPr>
            <w:r w:rsidRPr="0068789C">
              <w:rPr>
                <w:rFonts w:ascii="GHEA Grapalat" w:hAnsi="GHEA Grapalat"/>
                <w:iCs/>
                <w:sz w:val="18"/>
                <w:szCs w:val="18"/>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37F86B82" w14:textId="77777777" w:rsidR="0068789C" w:rsidRPr="0068789C" w:rsidRDefault="0068789C" w:rsidP="0068789C">
            <w:pPr>
              <w:widowControl w:val="0"/>
              <w:spacing w:after="120"/>
              <w:jc w:val="both"/>
              <w:rPr>
                <w:rFonts w:ascii="GHEA Grapalat" w:hAnsi="GHEA Grapalat"/>
                <w:iCs/>
                <w:sz w:val="18"/>
                <w:szCs w:val="18"/>
              </w:rPr>
            </w:pPr>
            <w:r w:rsidRPr="0068789C">
              <w:rPr>
                <w:rFonts w:ascii="GHEA Grapalat" w:hAnsi="GHEA Grapalat"/>
                <w:iCs/>
                <w:sz w:val="18"/>
                <w:szCs w:val="18"/>
              </w:rPr>
              <w:t>• измерить работы, которые должны быть выполнены по указанию Заказчика.</w:t>
            </w:r>
          </w:p>
          <w:p w14:paraId="50412827" w14:textId="77777777" w:rsidR="0068789C" w:rsidRPr="0068789C" w:rsidRDefault="0068789C" w:rsidP="0068789C">
            <w:pPr>
              <w:widowControl w:val="0"/>
              <w:spacing w:after="120"/>
              <w:jc w:val="both"/>
              <w:rPr>
                <w:rFonts w:ascii="GHEA Grapalat" w:hAnsi="GHEA Grapalat"/>
                <w:b/>
                <w:bCs/>
                <w:iCs/>
                <w:sz w:val="18"/>
                <w:szCs w:val="18"/>
              </w:rPr>
            </w:pPr>
            <w:r w:rsidRPr="0068789C">
              <w:rPr>
                <w:rFonts w:ascii="GHEA Grapalat" w:hAnsi="GHEA Grapalat"/>
                <w:iCs/>
                <w:sz w:val="18"/>
                <w:szCs w:val="18"/>
              </w:rPr>
              <w:t xml:space="preserve">•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sidRPr="0068789C">
              <w:rPr>
                <w:rFonts w:ascii="GHEA Grapalat" w:hAnsi="GHEA Grapalat"/>
                <w:b/>
                <w:bCs/>
                <w:iCs/>
                <w:sz w:val="18"/>
                <w:szCs w:val="18"/>
              </w:rPr>
              <w:t xml:space="preserve">Для оказания услуги исполнитель должен иметь </w:t>
            </w:r>
            <w:r w:rsidRPr="0068789C">
              <w:rPr>
                <w:rFonts w:ascii="GHEA Grapalat" w:hAnsi="GHEA Grapalat"/>
                <w:b/>
                <w:bCs/>
                <w:iCs/>
                <w:sz w:val="18"/>
                <w:szCs w:val="18"/>
              </w:rPr>
              <w:lastRenderedPageBreak/>
              <w:t>лицензию на осуществление технического контроля в области градостроительства и качества строительства-класс 2</w:t>
            </w:r>
          </w:p>
          <w:p w14:paraId="6EAE3668" w14:textId="77777777" w:rsidR="0068789C" w:rsidRPr="0068789C" w:rsidRDefault="0068789C" w:rsidP="0068789C">
            <w:pPr>
              <w:widowControl w:val="0"/>
              <w:spacing w:after="120"/>
              <w:jc w:val="both"/>
              <w:rPr>
                <w:rFonts w:ascii="GHEA Grapalat" w:hAnsi="GHEA Grapalat"/>
                <w:b/>
                <w:bCs/>
                <w:iCs/>
                <w:sz w:val="18"/>
                <w:szCs w:val="18"/>
              </w:rPr>
            </w:pPr>
            <w:r w:rsidRPr="0068789C">
              <w:rPr>
                <w:rFonts w:ascii="GHEA Grapalat" w:hAnsi="GHEA Grapalat"/>
                <w:b/>
                <w:bCs/>
                <w:iCs/>
                <w:sz w:val="18"/>
                <w:szCs w:val="18"/>
              </w:rPr>
              <w:t>-Жилые, общественные и производственные сооружения -вставка номер 04</w:t>
            </w:r>
          </w:p>
          <w:p w14:paraId="2C6A369C" w14:textId="77777777" w:rsidR="0068789C" w:rsidRPr="0068789C" w:rsidRDefault="0068789C" w:rsidP="0068789C">
            <w:pPr>
              <w:widowControl w:val="0"/>
              <w:spacing w:after="120"/>
              <w:jc w:val="both"/>
              <w:rPr>
                <w:rFonts w:ascii="GHEA Grapalat" w:hAnsi="GHEA Grapalat"/>
                <w:iCs/>
                <w:sz w:val="18"/>
                <w:szCs w:val="18"/>
              </w:rPr>
            </w:pPr>
            <w:r w:rsidRPr="0068789C">
              <w:rPr>
                <w:rFonts w:ascii="GHEA Grapalat" w:hAnsi="GHEA Grapalat"/>
                <w:iCs/>
                <w:sz w:val="18"/>
                <w:szCs w:val="18"/>
              </w:rPr>
              <w:t>Требования к отчетности:</w:t>
            </w:r>
          </w:p>
          <w:p w14:paraId="01BDB7D9" w14:textId="77777777" w:rsidR="0068789C" w:rsidRPr="0068789C" w:rsidRDefault="0068789C" w:rsidP="0068789C">
            <w:pPr>
              <w:widowControl w:val="0"/>
              <w:spacing w:after="120"/>
              <w:jc w:val="both"/>
              <w:rPr>
                <w:rFonts w:ascii="GHEA Grapalat" w:hAnsi="GHEA Grapalat"/>
                <w:iCs/>
                <w:sz w:val="18"/>
                <w:szCs w:val="18"/>
              </w:rPr>
            </w:pPr>
            <w:r w:rsidRPr="0068789C">
              <w:rPr>
                <w:rFonts w:ascii="GHEA Grapalat" w:hAnsi="GHEA Grapalat"/>
                <w:iCs/>
                <w:sz w:val="18"/>
                <w:szCs w:val="18"/>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6642A3A5" w14:textId="77777777" w:rsidR="0068789C" w:rsidRPr="0068789C" w:rsidRDefault="0068789C" w:rsidP="0068789C">
            <w:pPr>
              <w:widowControl w:val="0"/>
              <w:spacing w:after="120"/>
              <w:jc w:val="both"/>
              <w:rPr>
                <w:rFonts w:ascii="GHEA Grapalat" w:hAnsi="GHEA Grapalat"/>
                <w:iCs/>
                <w:sz w:val="18"/>
                <w:szCs w:val="18"/>
              </w:rPr>
            </w:pPr>
            <w:r w:rsidRPr="0068789C">
              <w:rPr>
                <w:rFonts w:ascii="GHEA Grapalat" w:hAnsi="GHEA Grapalat"/>
                <w:iCs/>
                <w:sz w:val="18"/>
                <w:szCs w:val="18"/>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258CEA68" w14:textId="77777777" w:rsidR="0068789C" w:rsidRPr="0068789C" w:rsidRDefault="0068789C" w:rsidP="0068789C">
            <w:pPr>
              <w:widowControl w:val="0"/>
              <w:spacing w:after="120"/>
              <w:jc w:val="both"/>
              <w:rPr>
                <w:rFonts w:ascii="GHEA Grapalat" w:hAnsi="GHEA Grapalat"/>
                <w:iCs/>
                <w:sz w:val="18"/>
                <w:szCs w:val="18"/>
              </w:rPr>
            </w:pPr>
            <w:r w:rsidRPr="0068789C">
              <w:rPr>
                <w:rFonts w:ascii="GHEA Grapalat" w:hAnsi="GHEA Grapalat"/>
                <w:iCs/>
                <w:sz w:val="18"/>
                <w:szCs w:val="18"/>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2A094CC2" w:rsidR="005C032C" w:rsidRPr="0068789C" w:rsidRDefault="0068789C" w:rsidP="0068789C">
            <w:pPr>
              <w:widowControl w:val="0"/>
              <w:spacing w:after="120"/>
              <w:jc w:val="both"/>
              <w:rPr>
                <w:rFonts w:ascii="GHEA Grapalat" w:hAnsi="GHEA Grapalat"/>
                <w:sz w:val="18"/>
                <w:szCs w:val="18"/>
              </w:rPr>
            </w:pPr>
            <w:r w:rsidRPr="0068789C">
              <w:rPr>
                <w:rFonts w:ascii="GHEA Grapalat" w:hAnsi="GHEA Grapalat"/>
                <w:iCs/>
                <w:sz w:val="18"/>
                <w:szCs w:val="18"/>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5C032C" w:rsidRPr="00A54A8D" w:rsidRDefault="005C032C" w:rsidP="005C032C">
            <w:pPr>
              <w:widowControl w:val="0"/>
              <w:spacing w:after="120"/>
              <w:jc w:val="center"/>
              <w:rPr>
                <w:rFonts w:ascii="GHEA Grapalat" w:hAnsi="GHEA Grapalat"/>
                <w:sz w:val="20"/>
              </w:rPr>
            </w:pPr>
            <w:r w:rsidRPr="00A54A8D">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5C032C" w:rsidRPr="00A54A8D" w:rsidRDefault="005C032C" w:rsidP="005C032C">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5C032C" w:rsidRPr="00A54A8D" w:rsidRDefault="005C032C" w:rsidP="005C032C">
            <w:pPr>
              <w:widowControl w:val="0"/>
              <w:spacing w:after="120"/>
              <w:jc w:val="center"/>
              <w:rPr>
                <w:rFonts w:ascii="GHEA Grapalat" w:hAnsi="GHEA Grapalat"/>
                <w:sz w:val="20"/>
              </w:rPr>
            </w:pPr>
            <w:r w:rsidRPr="00A54A8D">
              <w:rPr>
                <w:rFonts w:ascii="GHEA Grapalat" w:hAnsi="GHEA Grapalat"/>
                <w:sz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0D6BD602" w14:textId="0C2DA866" w:rsidR="005C032C" w:rsidRPr="00A54A8D" w:rsidRDefault="00FB12F3" w:rsidP="005C032C">
            <w:pPr>
              <w:widowControl w:val="0"/>
              <w:spacing w:after="120"/>
              <w:jc w:val="center"/>
              <w:rPr>
                <w:rFonts w:ascii="GHEA Grapalat" w:hAnsi="GHEA Grapalat" w:cs="Calibri"/>
                <w:color w:val="000000"/>
                <w:sz w:val="16"/>
                <w:szCs w:val="16"/>
                <w:lang w:val="hy-AM"/>
              </w:rPr>
            </w:pPr>
            <w:r w:rsidRPr="00FB12F3">
              <w:rPr>
                <w:rFonts w:ascii="GHEA Grapalat" w:eastAsia="Calibri" w:hAnsi="GHEA Grapalat" w:cs="Calibri"/>
                <w:sz w:val="20"/>
                <w:szCs w:val="20"/>
              </w:rPr>
              <w:t>а/ район Нор Норк                       Пр. Гая 19</w:t>
            </w:r>
          </w:p>
        </w:tc>
        <w:tc>
          <w:tcPr>
            <w:tcW w:w="2114" w:type="dxa"/>
            <w:tcBorders>
              <w:top w:val="single" w:sz="4" w:space="0" w:color="auto"/>
              <w:left w:val="single" w:sz="4" w:space="0" w:color="auto"/>
              <w:bottom w:val="single" w:sz="4" w:space="0" w:color="auto"/>
              <w:right w:val="single" w:sz="4" w:space="0" w:color="auto"/>
            </w:tcBorders>
            <w:vAlign w:val="center"/>
          </w:tcPr>
          <w:p w14:paraId="7CFDBA9A" w14:textId="5F312B36" w:rsidR="005C032C" w:rsidRPr="00A54A8D" w:rsidRDefault="00FB12F3" w:rsidP="005C032C">
            <w:pPr>
              <w:widowControl w:val="0"/>
              <w:spacing w:after="120"/>
              <w:jc w:val="center"/>
              <w:rPr>
                <w:rFonts w:ascii="GHEA Grapalat" w:hAnsi="GHEA Grapalat"/>
                <w:sz w:val="20"/>
              </w:rPr>
            </w:pPr>
            <w:r w:rsidRPr="00FB12F3">
              <w:rPr>
                <w:rFonts w:ascii="GHEA Grapalat" w:hAnsi="GHEA Grapalat"/>
                <w:sz w:val="20"/>
              </w:rPr>
              <w:t xml:space="preserve">Контракт (соглсшение) вступает в силу со дня ратификации контракта (соглсшения) на </w:t>
            </w:r>
            <w:r w:rsidRPr="00FB12F3">
              <w:rPr>
                <w:rFonts w:ascii="GHEA Grapalat" w:hAnsi="GHEA Grapalat"/>
                <w:sz w:val="20"/>
              </w:rPr>
              <w:lastRenderedPageBreak/>
              <w:t>закупку строительных работ и действует параллельно со строительными работами.</w:t>
            </w:r>
          </w:p>
        </w:tc>
      </w:tr>
    </w:tbl>
    <w:p w14:paraId="0E136D1A" w14:textId="77777777" w:rsidR="00D54B46" w:rsidRPr="00A54A8D"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6EBED91B" w14:textId="77777777" w:rsidTr="00EA35BC">
        <w:trPr>
          <w:jc w:val="center"/>
        </w:trPr>
        <w:tc>
          <w:tcPr>
            <w:tcW w:w="4536" w:type="dxa"/>
          </w:tcPr>
          <w:p w14:paraId="1A4D48A0"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1E7F539"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w:t>
            </w:r>
          </w:p>
          <w:p w14:paraId="5AB7500A"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458682A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lastRenderedPageBreak/>
              <w:t>М. П.</w:t>
            </w:r>
          </w:p>
        </w:tc>
        <w:tc>
          <w:tcPr>
            <w:tcW w:w="760" w:type="dxa"/>
          </w:tcPr>
          <w:p w14:paraId="544EED2D"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318171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w:t>
            </w:r>
          </w:p>
          <w:p w14:paraId="6E3AC577"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FB6469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lastRenderedPageBreak/>
              <w:t>М. П.</w:t>
            </w:r>
          </w:p>
        </w:tc>
      </w:tr>
    </w:tbl>
    <w:p w14:paraId="2A9BE13D"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54A8D">
        <w:rPr>
          <w:rFonts w:ascii="GHEA Grapalat" w:hAnsi="GHEA Grapalat"/>
        </w:rPr>
        <w:br w:type="page"/>
      </w:r>
    </w:p>
    <w:p w14:paraId="391CA186" w14:textId="77777777" w:rsidR="00D54B46" w:rsidRPr="00A54A8D" w:rsidRDefault="00D54B46" w:rsidP="00D54B46">
      <w:pPr>
        <w:widowControl w:val="0"/>
        <w:spacing w:after="160" w:line="360" w:lineRule="auto"/>
        <w:ind w:firstLine="567"/>
        <w:jc w:val="right"/>
        <w:rPr>
          <w:rFonts w:ascii="GHEA Grapalat" w:hAnsi="GHEA Grapalat"/>
          <w:i/>
        </w:rPr>
        <w:sectPr w:rsidR="00D54B46" w:rsidRPr="00A54A8D"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2</w:t>
      </w:r>
    </w:p>
    <w:p w14:paraId="72EDBD0C"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257A5DA9" w14:textId="77777777" w:rsidR="00D54B46" w:rsidRPr="00A54A8D"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A54A8D" w:rsidRDefault="00D54B46" w:rsidP="00D54B46">
      <w:pPr>
        <w:widowControl w:val="0"/>
        <w:spacing w:after="160" w:line="360" w:lineRule="auto"/>
        <w:jc w:val="center"/>
        <w:rPr>
          <w:rFonts w:ascii="GHEA Grapalat" w:hAnsi="GHEA Grapalat"/>
          <w:lang w:val="en-US"/>
        </w:rPr>
      </w:pPr>
      <w:r w:rsidRPr="00A54A8D">
        <w:rPr>
          <w:rFonts w:ascii="GHEA Grapalat" w:hAnsi="GHEA Grapalat"/>
        </w:rPr>
        <w:t>ГРАФИК ОПЛАТЫ</w:t>
      </w:r>
      <w:r w:rsidRPr="00A54A8D">
        <w:rPr>
          <w:rStyle w:val="FootnoteReference"/>
          <w:rFonts w:ascii="GHEA Grapalat" w:hAnsi="GHEA Grapalat"/>
        </w:rPr>
        <w:footnoteReference w:customMarkFollows="1" w:id="14"/>
        <w:t>*</w:t>
      </w:r>
    </w:p>
    <w:p w14:paraId="487837D1"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A54A8D"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Услуги</w:t>
            </w:r>
          </w:p>
        </w:tc>
      </w:tr>
      <w:tr w:rsidR="00D54B46" w:rsidRPr="00A54A8D"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A54A8D" w:rsidRDefault="00D54B46" w:rsidP="00EA35BC">
            <w:pPr>
              <w:widowControl w:val="0"/>
              <w:spacing w:after="120"/>
              <w:jc w:val="both"/>
              <w:rPr>
                <w:rFonts w:ascii="GHEA Grapalat" w:hAnsi="GHEA Grapalat"/>
                <w:sz w:val="16"/>
              </w:rPr>
            </w:pPr>
            <w:r w:rsidRPr="00A54A8D">
              <w:rPr>
                <w:rFonts w:ascii="GHEA Grapalat" w:hAnsi="GHEA Grapalat"/>
                <w:sz w:val="16"/>
              </w:rPr>
              <w:t>Оплату услуги предусматривается произвести в 202</w:t>
            </w:r>
            <w:r w:rsidRPr="00A54A8D">
              <w:rPr>
                <w:rFonts w:ascii="GHEA Grapalat" w:hAnsi="GHEA Grapalat"/>
                <w:sz w:val="16"/>
              </w:rPr>
              <w:tab/>
              <w:t>г., по месяцам, в том числе</w:t>
            </w:r>
            <w:r w:rsidRPr="00A54A8D">
              <w:rPr>
                <w:rStyle w:val="FootnoteReference"/>
                <w:rFonts w:ascii="GHEA Grapalat" w:hAnsi="GHEA Grapalat"/>
                <w:sz w:val="16"/>
              </w:rPr>
              <w:footnoteReference w:customMarkFollows="1" w:id="15"/>
              <w:t>**</w:t>
            </w:r>
          </w:p>
        </w:tc>
      </w:tr>
      <w:tr w:rsidR="00D54B46" w:rsidRPr="00A54A8D"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A54A8D"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A54A8D"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A54A8D"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A54A8D" w:rsidRDefault="00D54B46" w:rsidP="00EA35BC">
            <w:pPr>
              <w:widowControl w:val="0"/>
              <w:spacing w:after="120"/>
              <w:ind w:left="-161" w:right="-148"/>
              <w:jc w:val="center"/>
              <w:rPr>
                <w:rFonts w:ascii="GHEA Grapalat" w:hAnsi="GHEA Grapalat"/>
                <w:sz w:val="16"/>
              </w:rPr>
            </w:pPr>
            <w:r w:rsidRPr="00A54A8D">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A54A8D" w:rsidRDefault="00D54B46" w:rsidP="00EA35BC">
            <w:pPr>
              <w:widowControl w:val="0"/>
              <w:spacing w:after="120"/>
              <w:ind w:left="-68" w:right="-108"/>
              <w:jc w:val="center"/>
              <w:rPr>
                <w:rFonts w:ascii="GHEA Grapalat" w:hAnsi="GHEA Grapalat" w:cs="Sylfaen"/>
                <w:sz w:val="16"/>
              </w:rPr>
            </w:pPr>
            <w:r w:rsidRPr="00A54A8D">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A54A8D" w:rsidRDefault="00D54B46" w:rsidP="00EA35BC">
            <w:pPr>
              <w:widowControl w:val="0"/>
              <w:spacing w:after="120"/>
              <w:ind w:left="-73" w:right="-73"/>
              <w:jc w:val="center"/>
              <w:rPr>
                <w:rFonts w:ascii="GHEA Grapalat" w:hAnsi="GHEA Grapalat"/>
                <w:sz w:val="16"/>
              </w:rPr>
            </w:pPr>
            <w:r w:rsidRPr="00A54A8D">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A54A8D" w:rsidRDefault="00D54B46" w:rsidP="00EA35BC">
            <w:pPr>
              <w:widowControl w:val="0"/>
              <w:spacing w:after="120"/>
              <w:ind w:left="-94" w:right="-80"/>
              <w:jc w:val="center"/>
              <w:rPr>
                <w:rFonts w:ascii="GHEA Grapalat" w:hAnsi="GHEA Grapalat" w:cs="Sylfaen"/>
                <w:sz w:val="16"/>
              </w:rPr>
            </w:pPr>
            <w:r w:rsidRPr="00A54A8D">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A54A8D" w:rsidRDefault="00D54B46" w:rsidP="00EA35BC">
            <w:pPr>
              <w:widowControl w:val="0"/>
              <w:spacing w:after="120"/>
              <w:ind w:left="-122" w:right="-94"/>
              <w:jc w:val="center"/>
              <w:rPr>
                <w:rFonts w:ascii="GHEA Grapalat" w:hAnsi="GHEA Grapalat"/>
                <w:sz w:val="16"/>
              </w:rPr>
            </w:pPr>
            <w:r w:rsidRPr="00A54A8D">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A54A8D" w:rsidRDefault="00D54B46" w:rsidP="00EA35BC">
            <w:pPr>
              <w:widowControl w:val="0"/>
              <w:spacing w:after="120"/>
              <w:ind w:left="-94" w:right="-128"/>
              <w:jc w:val="center"/>
              <w:rPr>
                <w:rFonts w:ascii="GHEA Grapalat" w:hAnsi="GHEA Grapalat"/>
                <w:sz w:val="16"/>
              </w:rPr>
            </w:pPr>
            <w:r w:rsidRPr="00A54A8D">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A54A8D" w:rsidRDefault="00D54B46" w:rsidP="00EA35BC">
            <w:pPr>
              <w:widowControl w:val="0"/>
              <w:spacing w:after="120"/>
              <w:ind w:left="-118" w:right="-122"/>
              <w:jc w:val="center"/>
              <w:rPr>
                <w:rFonts w:ascii="GHEA Grapalat" w:hAnsi="GHEA Grapalat"/>
                <w:sz w:val="16"/>
              </w:rPr>
            </w:pPr>
            <w:r w:rsidRPr="00A54A8D">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A54A8D" w:rsidRDefault="00D54B46" w:rsidP="00EA35BC">
            <w:pPr>
              <w:widowControl w:val="0"/>
              <w:spacing w:after="120"/>
              <w:ind w:left="-94" w:right="-124"/>
              <w:jc w:val="center"/>
              <w:rPr>
                <w:rFonts w:ascii="GHEA Grapalat" w:hAnsi="GHEA Grapalat"/>
                <w:sz w:val="16"/>
              </w:rPr>
            </w:pPr>
            <w:r w:rsidRPr="00A54A8D">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A54A8D" w:rsidRDefault="00D54B46" w:rsidP="00EA35BC">
            <w:pPr>
              <w:widowControl w:val="0"/>
              <w:spacing w:after="120"/>
              <w:ind w:left="-108" w:right="-119"/>
              <w:jc w:val="center"/>
              <w:rPr>
                <w:rFonts w:ascii="GHEA Grapalat" w:hAnsi="GHEA Grapalat"/>
                <w:sz w:val="16"/>
              </w:rPr>
            </w:pPr>
            <w:r w:rsidRPr="00A54A8D">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A54A8D" w:rsidRDefault="00D54B46" w:rsidP="00EA35BC">
            <w:pPr>
              <w:widowControl w:val="0"/>
              <w:spacing w:after="120"/>
              <w:ind w:left="-113" w:right="-124"/>
              <w:jc w:val="center"/>
              <w:rPr>
                <w:rFonts w:ascii="GHEA Grapalat" w:hAnsi="GHEA Grapalat"/>
                <w:sz w:val="16"/>
              </w:rPr>
            </w:pPr>
            <w:r w:rsidRPr="00A54A8D">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A54A8D" w:rsidRDefault="00D54B46" w:rsidP="00EA35BC">
            <w:pPr>
              <w:widowControl w:val="0"/>
              <w:spacing w:after="120"/>
              <w:ind w:left="-94" w:right="-108"/>
              <w:jc w:val="center"/>
              <w:rPr>
                <w:rFonts w:ascii="GHEA Grapalat" w:hAnsi="GHEA Grapalat"/>
                <w:sz w:val="16"/>
              </w:rPr>
            </w:pPr>
            <w:r w:rsidRPr="00A54A8D">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A54A8D" w:rsidRDefault="00D54B46" w:rsidP="00EA35BC">
            <w:pPr>
              <w:widowControl w:val="0"/>
              <w:spacing w:after="120"/>
              <w:ind w:left="-136" w:right="-80"/>
              <w:jc w:val="center"/>
              <w:rPr>
                <w:rFonts w:ascii="GHEA Grapalat" w:hAnsi="GHEA Grapalat"/>
                <w:sz w:val="16"/>
              </w:rPr>
            </w:pPr>
            <w:r w:rsidRPr="00A54A8D">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A54A8D" w:rsidRDefault="00D54B46" w:rsidP="00EA35BC">
            <w:pPr>
              <w:widowControl w:val="0"/>
              <w:spacing w:after="120"/>
              <w:ind w:right="-1"/>
              <w:jc w:val="center"/>
              <w:rPr>
                <w:rFonts w:ascii="GHEA Grapalat" w:hAnsi="GHEA Grapalat"/>
                <w:sz w:val="16"/>
                <w:lang w:val="en-US"/>
              </w:rPr>
            </w:pPr>
            <w:r w:rsidRPr="00A54A8D">
              <w:rPr>
                <w:rFonts w:ascii="GHEA Grapalat" w:hAnsi="GHEA Grapalat"/>
                <w:sz w:val="16"/>
              </w:rPr>
              <w:t>Всего</w:t>
            </w:r>
          </w:p>
        </w:tc>
      </w:tr>
      <w:tr w:rsidR="00FC6F2E" w:rsidRPr="00A54A8D"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FC6F2E" w:rsidRPr="00A54A8D" w:rsidRDefault="00FC6F2E" w:rsidP="00FC6F2E">
            <w:pPr>
              <w:jc w:val="center"/>
              <w:rPr>
                <w:rFonts w:ascii="GHEA Grapalat" w:hAnsi="GHEA Grapalat"/>
                <w:sz w:val="20"/>
                <w:lang w:val="es-ES"/>
              </w:rPr>
            </w:pPr>
            <w:r w:rsidRPr="00A54A8D">
              <w:rPr>
                <w:rFonts w:ascii="GHEA Grapalat" w:hAnsi="GHEA Grapalat" w:cs="Calibri"/>
                <w:sz w:val="20"/>
                <w:szCs w:val="20"/>
              </w:rPr>
              <w:t>1</w:t>
            </w:r>
          </w:p>
        </w:tc>
        <w:tc>
          <w:tcPr>
            <w:tcW w:w="1620" w:type="dxa"/>
            <w:vAlign w:val="center"/>
          </w:tcPr>
          <w:p w14:paraId="17508A79" w14:textId="4646E5A0" w:rsidR="00FC6F2E" w:rsidRPr="00A54A8D" w:rsidRDefault="0068789C" w:rsidP="00FC6F2E">
            <w:pPr>
              <w:jc w:val="center"/>
              <w:rPr>
                <w:rFonts w:ascii="Arial" w:hAnsi="Arial" w:cs="Arial"/>
                <w:sz w:val="20"/>
                <w:szCs w:val="20"/>
                <w:lang w:val="hy-AM"/>
              </w:rPr>
            </w:pPr>
            <w:r w:rsidRPr="0068789C">
              <w:rPr>
                <w:rFonts w:ascii="Helvetica" w:hAnsi="Helvetica" w:cs="Helvetica"/>
                <w:color w:val="403931"/>
                <w:sz w:val="20"/>
                <w:szCs w:val="20"/>
                <w:shd w:val="clear" w:color="auto" w:fill="F8F3ED"/>
              </w:rPr>
              <w:t>71351540/1070</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443EA006" w:rsidR="00FC6F2E" w:rsidRPr="0068789C" w:rsidRDefault="00FC6F2E" w:rsidP="0068789C">
            <w:pPr>
              <w:jc w:val="center"/>
              <w:rPr>
                <w:rFonts w:ascii="GHEA Grapalat" w:hAnsi="GHEA Grapalat"/>
              </w:rPr>
            </w:pPr>
            <w:r w:rsidRPr="00A54A8D">
              <w:rPr>
                <w:rFonts w:ascii="GHEA Grapalat" w:hAnsi="GHEA Grapalat"/>
                <w:sz w:val="20"/>
                <w:szCs w:val="20"/>
                <w:lang w:val="hy-AM"/>
              </w:rPr>
              <w:t xml:space="preserve">Консалтинговые услуги </w:t>
            </w:r>
            <w:r w:rsidR="0068789C" w:rsidRPr="00FB12F3">
              <w:rPr>
                <w:rFonts w:ascii="GHEA Grapalat" w:hAnsi="GHEA Grapalat"/>
                <w:sz w:val="20"/>
                <w:szCs w:val="20"/>
                <w:lang w:val="hy-AM"/>
              </w:rPr>
              <w:t xml:space="preserve">по техническому контролю качества работ, требующих срочных решений и непредвиденных </w:t>
            </w:r>
            <w:r w:rsidR="0068789C" w:rsidRPr="00FB12F3">
              <w:rPr>
                <w:rFonts w:ascii="GHEA Grapalat" w:hAnsi="GHEA Grapalat"/>
                <w:sz w:val="20"/>
                <w:szCs w:val="20"/>
                <w:lang w:val="hy-AM"/>
              </w:rPr>
              <w:lastRenderedPageBreak/>
              <w:t>потребностей административного округа Нор-Норк</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FC6F2E" w:rsidRPr="00A54A8D" w:rsidRDefault="00FC6F2E" w:rsidP="00FC6F2E">
            <w:pPr>
              <w:widowControl w:val="0"/>
              <w:spacing w:after="120"/>
              <w:jc w:val="center"/>
              <w:rPr>
                <w:rFonts w:ascii="GHEA Grapalat" w:hAnsi="GHEA Grapalat"/>
                <w:sz w:val="16"/>
              </w:rPr>
            </w:pPr>
            <w:r w:rsidRPr="00A54A8D">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FC6F2E" w:rsidRPr="00A54A8D" w:rsidRDefault="00FC6F2E" w:rsidP="00FC6F2E">
            <w:pPr>
              <w:widowControl w:val="0"/>
              <w:spacing w:after="120"/>
              <w:jc w:val="center"/>
              <w:rPr>
                <w:rFonts w:ascii="GHEA Grapalat" w:hAnsi="GHEA Grapalat"/>
                <w:b/>
                <w:sz w:val="16"/>
              </w:rPr>
            </w:pPr>
            <w:r w:rsidRPr="00A54A8D">
              <w:rPr>
                <w:rFonts w:ascii="GHEA Grapalat" w:hAnsi="GHEA Grapalat"/>
                <w:sz w:val="20"/>
                <w:lang w:val="pt-BR"/>
              </w:rPr>
              <w:t>... %</w:t>
            </w:r>
          </w:p>
        </w:tc>
      </w:tr>
    </w:tbl>
    <w:p w14:paraId="316C42BF" w14:textId="77777777" w:rsidR="00D23CE0" w:rsidRPr="00A54A8D" w:rsidRDefault="00D23CE0" w:rsidP="00D23CE0">
      <w:pPr>
        <w:widowControl w:val="0"/>
        <w:spacing w:after="160" w:line="360" w:lineRule="auto"/>
        <w:jc w:val="both"/>
        <w:rPr>
          <w:rFonts w:ascii="GHEA Grapalat" w:hAnsi="GHEA Grapalat" w:cs="Sylfaen"/>
          <w:i/>
          <w:sz w:val="20"/>
          <w:szCs w:val="20"/>
        </w:rPr>
      </w:pPr>
      <w:r w:rsidRPr="00A54A8D">
        <w:rPr>
          <w:sz w:val="20"/>
          <w:szCs w:val="20"/>
          <w:vertAlign w:val="superscript"/>
        </w:rPr>
        <w:t>*</w:t>
      </w:r>
      <w:r w:rsidRPr="00A54A8D">
        <w:rPr>
          <w:sz w:val="20"/>
          <w:szCs w:val="20"/>
        </w:rPr>
        <w:t xml:space="preserve"> </w:t>
      </w:r>
      <w:r w:rsidRPr="00A54A8D">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A54A8D" w:rsidRDefault="00D23CE0" w:rsidP="00D23CE0">
      <w:pPr>
        <w:jc w:val="both"/>
        <w:rPr>
          <w:rFonts w:ascii="Times Armenian" w:hAnsi="Times Armenian"/>
          <w:sz w:val="2"/>
          <w:szCs w:val="2"/>
        </w:rPr>
      </w:pPr>
    </w:p>
    <w:p w14:paraId="16BCED70" w14:textId="77777777" w:rsidR="00D23CE0" w:rsidRPr="00A54A8D" w:rsidRDefault="00D23CE0" w:rsidP="00D23CE0">
      <w:pPr>
        <w:jc w:val="both"/>
        <w:rPr>
          <w:rFonts w:ascii="Times Armenian" w:hAnsi="Times Armenian"/>
          <w:sz w:val="20"/>
          <w:szCs w:val="20"/>
        </w:rPr>
      </w:pPr>
      <w:r w:rsidRPr="00A54A8D">
        <w:rPr>
          <w:rFonts w:ascii="Times Armenian" w:hAnsi="Times Armenian"/>
          <w:sz w:val="20"/>
          <w:szCs w:val="20"/>
          <w:vertAlign w:val="superscript"/>
        </w:rPr>
        <w:t>**</w:t>
      </w:r>
      <w:r w:rsidRPr="00A54A8D">
        <w:rPr>
          <w:rFonts w:ascii="Times Armenian" w:hAnsi="Times Armenian"/>
          <w:sz w:val="20"/>
          <w:szCs w:val="20"/>
        </w:rPr>
        <w:t xml:space="preserve"> </w:t>
      </w:r>
      <w:r w:rsidRPr="00A54A8D">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A54A8D"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0F1C118B" w14:textId="77777777" w:rsidTr="00EA35BC">
        <w:trPr>
          <w:jc w:val="center"/>
        </w:trPr>
        <w:tc>
          <w:tcPr>
            <w:tcW w:w="4536" w:type="dxa"/>
          </w:tcPr>
          <w:p w14:paraId="346876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688E552"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CD25500"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C13D583"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7FF2EDCF"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422CC07"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5F9E888"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3F5A87E4"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42D9C18F" w14:textId="77777777" w:rsidR="00D54B46" w:rsidRPr="00A54A8D" w:rsidRDefault="00D54B46" w:rsidP="00D54B46">
      <w:pPr>
        <w:widowControl w:val="0"/>
        <w:spacing w:after="160" w:line="360" w:lineRule="auto"/>
        <w:rPr>
          <w:rFonts w:ascii="GHEA Grapalat" w:hAnsi="GHEA Grapalat"/>
        </w:rPr>
        <w:sectPr w:rsidR="00D54B46" w:rsidRPr="00A54A8D"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w:t>
      </w:r>
    </w:p>
    <w:p w14:paraId="4E5BF702"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91FEE8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54A8D" w:rsidDel="004B29A5" w14:paraId="4D1B1E83" w14:textId="77777777" w:rsidTr="00EA35BC">
        <w:trPr>
          <w:tblCellSpacing w:w="7" w:type="dxa"/>
          <w:jc w:val="center"/>
        </w:trPr>
        <w:tc>
          <w:tcPr>
            <w:tcW w:w="0" w:type="auto"/>
            <w:gridSpan w:val="2"/>
            <w:vAlign w:val="center"/>
          </w:tcPr>
          <w:p w14:paraId="190E92FA" w14:textId="77777777" w:rsidR="00D54B46" w:rsidRPr="00A54A8D"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54A8D" w:rsidDel="004B29A5" w:rsidRDefault="00D54B46" w:rsidP="00EA35BC">
            <w:pPr>
              <w:widowControl w:val="0"/>
              <w:spacing w:after="160" w:line="360" w:lineRule="auto"/>
              <w:rPr>
                <w:rFonts w:ascii="GHEA Grapalat" w:hAnsi="GHEA Grapalat" w:cs="Arial"/>
                <w:iCs/>
                <w:color w:val="000000"/>
              </w:rPr>
            </w:pPr>
          </w:p>
        </w:tc>
      </w:tr>
      <w:tr w:rsidR="00D54B46" w:rsidRPr="00A54A8D" w14:paraId="7730B8C4" w14:textId="77777777" w:rsidTr="00EA35BC">
        <w:trPr>
          <w:tblCellSpacing w:w="7" w:type="dxa"/>
          <w:jc w:val="center"/>
        </w:trPr>
        <w:tc>
          <w:tcPr>
            <w:tcW w:w="0" w:type="auto"/>
            <w:vAlign w:val="center"/>
          </w:tcPr>
          <w:p w14:paraId="246E57E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rPr>
              <w:t>Сторона договора</w:t>
            </w:r>
            <w:r w:rsidRPr="00A54A8D">
              <w:rPr>
                <w:rFonts w:ascii="GHEA Grapalat" w:hAnsi="GHEA Grapalat"/>
                <w:color w:val="000000"/>
              </w:rPr>
              <w:t xml:space="preserve"> </w:t>
            </w:r>
          </w:p>
          <w:p w14:paraId="382F7B0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w:t>
            </w:r>
          </w:p>
          <w:p w14:paraId="1090BA2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B41490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w:t>
            </w:r>
          </w:p>
          <w:p w14:paraId="329A43A4"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6321BEB9"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c>
          <w:tcPr>
            <w:tcW w:w="0" w:type="auto"/>
            <w:gridSpan w:val="2"/>
            <w:vAlign w:val="center"/>
          </w:tcPr>
          <w:p w14:paraId="209E986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Заказчик</w:t>
            </w:r>
          </w:p>
          <w:p w14:paraId="7F48543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4D2DA48"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_________________________________</w:t>
            </w:r>
          </w:p>
          <w:p w14:paraId="780CC7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________________</w:t>
            </w:r>
          </w:p>
          <w:p w14:paraId="1D3B832D"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0F241B1C"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r>
    </w:tbl>
    <w:p w14:paraId="232D2EDE" w14:textId="77777777" w:rsidR="00D54B46" w:rsidRPr="00A54A8D" w:rsidRDefault="00D54B46" w:rsidP="00D54B46">
      <w:pPr>
        <w:widowControl w:val="0"/>
        <w:spacing w:after="160" w:line="360" w:lineRule="auto"/>
        <w:ind w:firstLine="375"/>
        <w:rPr>
          <w:rFonts w:ascii="GHEA Grapalat" w:hAnsi="GHEA Grapalat"/>
          <w:iCs/>
          <w:color w:val="000000"/>
        </w:rPr>
      </w:pPr>
    </w:p>
    <w:p w14:paraId="176BB146" w14:textId="77777777" w:rsidR="00D54B46" w:rsidRPr="00A54A8D" w:rsidRDefault="00D54B46" w:rsidP="00D54B46">
      <w:pPr>
        <w:widowControl w:val="0"/>
        <w:spacing w:after="160" w:line="360" w:lineRule="auto"/>
        <w:ind w:left="567" w:right="566"/>
        <w:jc w:val="center"/>
        <w:rPr>
          <w:rFonts w:ascii="GHEA Grapalat" w:hAnsi="GHEA Grapalat"/>
          <w:iCs/>
          <w:color w:val="000000"/>
        </w:rPr>
      </w:pPr>
      <w:r w:rsidRPr="00A54A8D">
        <w:rPr>
          <w:rFonts w:ascii="GHEA Grapalat" w:hAnsi="GHEA Grapalat"/>
          <w:b/>
          <w:color w:val="000000"/>
        </w:rPr>
        <w:t>АКТ №</w:t>
      </w:r>
    </w:p>
    <w:p w14:paraId="197C8DDE" w14:textId="77777777" w:rsidR="00D54B46" w:rsidRPr="00A54A8D" w:rsidRDefault="00D54B46" w:rsidP="00D54B46">
      <w:pPr>
        <w:widowControl w:val="0"/>
        <w:spacing w:after="160" w:line="360" w:lineRule="auto"/>
        <w:ind w:left="567" w:right="566"/>
        <w:jc w:val="center"/>
        <w:rPr>
          <w:rFonts w:ascii="GHEA Grapalat" w:hAnsi="GHEA Grapalat"/>
          <w:b/>
          <w:bCs/>
          <w:iCs/>
          <w:color w:val="000000"/>
        </w:rPr>
      </w:pPr>
      <w:r w:rsidRPr="00A54A8D">
        <w:rPr>
          <w:rFonts w:ascii="GHEA Grapalat" w:hAnsi="GHEA Grapalat"/>
          <w:b/>
          <w:color w:val="000000"/>
        </w:rPr>
        <w:t xml:space="preserve">СДАЧИ-ПРИЕМКИ РЕЗУЛЬТАТОВ </w:t>
      </w:r>
      <w:r w:rsidRPr="00A54A8D">
        <w:rPr>
          <w:rFonts w:ascii="GHEA Grapalat" w:hAnsi="GHEA Grapalat"/>
          <w:b/>
          <w:color w:val="000000"/>
        </w:rPr>
        <w:br/>
        <w:t>ИСПОЛНЕНИЯ ДОГОВОРА ИЛИ ЕГО ЧАСТИ</w:t>
      </w:r>
    </w:p>
    <w:p w14:paraId="5A5B4368" w14:textId="77777777" w:rsidR="00D54B46" w:rsidRPr="00A54A8D"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54A8D"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54A8D">
        <w:rPr>
          <w:rFonts w:ascii="GHEA Grapalat" w:hAnsi="GHEA Grapalat"/>
          <w:sz w:val="24"/>
          <w:szCs w:val="24"/>
        </w:rPr>
        <w:t>"</w:t>
      </w:r>
      <w:r w:rsidRPr="00A54A8D">
        <w:rPr>
          <w:rFonts w:ascii="GHEA Grapalat" w:hAnsi="GHEA Grapalat"/>
          <w:sz w:val="24"/>
          <w:szCs w:val="24"/>
        </w:rPr>
        <w:tab/>
        <w:t>" "</w:t>
      </w:r>
      <w:r w:rsidRPr="00A54A8D">
        <w:rPr>
          <w:rFonts w:ascii="GHEA Grapalat" w:hAnsi="GHEA Grapalat"/>
          <w:sz w:val="24"/>
          <w:szCs w:val="24"/>
        </w:rPr>
        <w:tab/>
        <w:t>" 20.</w:t>
      </w:r>
      <w:r w:rsidRPr="00A54A8D">
        <w:rPr>
          <w:rFonts w:ascii="GHEA Grapalat" w:hAnsi="GHEA Grapalat"/>
          <w:sz w:val="24"/>
          <w:szCs w:val="24"/>
        </w:rPr>
        <w:tab/>
        <w:t>г.</w:t>
      </w:r>
    </w:p>
    <w:p w14:paraId="7CAFAC51"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Наименование договора (далее — Договор) __________________________________</w:t>
      </w:r>
    </w:p>
    <w:p w14:paraId="7A72A2C6" w14:textId="77777777" w:rsidR="00D54B46" w:rsidRPr="00A54A8D"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54A8D">
        <w:rPr>
          <w:rFonts w:ascii="GHEA Grapalat" w:hAnsi="GHEA Grapalat"/>
          <w:color w:val="000000"/>
        </w:rPr>
        <w:t>Дата заключения Договора "___________" "_________________________" 20.</w:t>
      </w:r>
      <w:r w:rsidRPr="00A54A8D">
        <w:rPr>
          <w:rFonts w:ascii="GHEA Grapalat" w:hAnsi="GHEA Grapalat"/>
          <w:color w:val="000000"/>
        </w:rPr>
        <w:tab/>
        <w:t>г.</w:t>
      </w:r>
    </w:p>
    <w:p w14:paraId="1ADB6FCE"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Номер Договора __________________________________________________________</w:t>
      </w:r>
    </w:p>
    <w:p w14:paraId="6F5CFEA3" w14:textId="77777777" w:rsidR="00D54B46" w:rsidRPr="00A54A8D" w:rsidRDefault="00D54B46" w:rsidP="00D54B46">
      <w:pPr>
        <w:widowControl w:val="0"/>
        <w:tabs>
          <w:tab w:val="left" w:pos="5387"/>
          <w:tab w:val="left" w:pos="6237"/>
        </w:tabs>
        <w:spacing w:after="160" w:line="360" w:lineRule="auto"/>
        <w:jc w:val="both"/>
        <w:rPr>
          <w:rFonts w:ascii="GHEA Grapalat" w:hAnsi="GHEA Grapalat" w:cs="Sylfaen"/>
          <w:iCs/>
        </w:rPr>
      </w:pPr>
      <w:r w:rsidRPr="00A54A8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4A8D">
        <w:rPr>
          <w:rFonts w:ascii="GHEA Grapalat" w:hAnsi="GHEA Grapalat"/>
          <w:color w:val="000000"/>
        </w:rPr>
        <w:tab/>
        <w:t>" "</w:t>
      </w:r>
      <w:r w:rsidRPr="00A54A8D">
        <w:rPr>
          <w:rFonts w:ascii="GHEA Grapalat" w:hAnsi="GHEA Grapalat"/>
          <w:color w:val="000000"/>
        </w:rPr>
        <w:tab/>
        <w:t>" 20.</w:t>
      </w:r>
      <w:r w:rsidRPr="00A54A8D">
        <w:rPr>
          <w:rFonts w:ascii="GHEA Grapalat" w:hAnsi="GHEA Grapalat"/>
          <w:color w:val="000000"/>
        </w:rPr>
        <w:tab/>
        <w:t>г., составили настоящий акт о следующем:</w:t>
      </w:r>
    </w:p>
    <w:p w14:paraId="5DA19405" w14:textId="77777777" w:rsidR="00D54B46" w:rsidRPr="00A54A8D" w:rsidRDefault="00D54B46" w:rsidP="00D54B46">
      <w:pPr>
        <w:widowControl w:val="0"/>
        <w:spacing w:after="160" w:line="360" w:lineRule="auto"/>
        <w:jc w:val="both"/>
        <w:rPr>
          <w:rFonts w:ascii="GHEA Grapalat" w:hAnsi="GHEA Grapalat"/>
          <w:iCs/>
          <w:color w:val="000000"/>
        </w:rPr>
      </w:pPr>
      <w:r w:rsidRPr="00A54A8D">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A54A8D" w14:paraId="7DCB0FBA" w14:textId="77777777" w:rsidTr="00EA35BC">
        <w:trPr>
          <w:jc w:val="center"/>
        </w:trPr>
        <w:tc>
          <w:tcPr>
            <w:tcW w:w="357" w:type="dxa"/>
            <w:vMerge w:val="restart"/>
            <w:vAlign w:val="center"/>
          </w:tcPr>
          <w:p w14:paraId="1AB877B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w:t>
            </w:r>
          </w:p>
        </w:tc>
        <w:tc>
          <w:tcPr>
            <w:tcW w:w="10348" w:type="dxa"/>
            <w:gridSpan w:val="8"/>
            <w:vAlign w:val="center"/>
          </w:tcPr>
          <w:p w14:paraId="31D61AB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Предоставленные услуги</w:t>
            </w:r>
          </w:p>
        </w:tc>
      </w:tr>
      <w:tr w:rsidR="00D54B46" w:rsidRPr="00A54A8D" w14:paraId="0761D7AE" w14:textId="77777777" w:rsidTr="00EA35BC">
        <w:trPr>
          <w:jc w:val="center"/>
        </w:trPr>
        <w:tc>
          <w:tcPr>
            <w:tcW w:w="357" w:type="dxa"/>
            <w:vMerge/>
          </w:tcPr>
          <w:p w14:paraId="7227567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наименование</w:t>
            </w:r>
          </w:p>
        </w:tc>
        <w:tc>
          <w:tcPr>
            <w:tcW w:w="1440" w:type="dxa"/>
            <w:vMerge w:val="restart"/>
            <w:vAlign w:val="center"/>
          </w:tcPr>
          <w:p w14:paraId="3A04FD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количественный показатель</w:t>
            </w:r>
          </w:p>
        </w:tc>
        <w:tc>
          <w:tcPr>
            <w:tcW w:w="2976" w:type="dxa"/>
            <w:gridSpan w:val="2"/>
            <w:vAlign w:val="center"/>
          </w:tcPr>
          <w:p w14:paraId="238C2F5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исполнения</w:t>
            </w:r>
          </w:p>
        </w:tc>
        <w:tc>
          <w:tcPr>
            <w:tcW w:w="1168" w:type="dxa"/>
            <w:vMerge w:val="restart"/>
            <w:vAlign w:val="center"/>
          </w:tcPr>
          <w:p w14:paraId="54001D0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оплаты (по графику оплаты)</w:t>
            </w:r>
          </w:p>
        </w:tc>
      </w:tr>
      <w:tr w:rsidR="00D54B46" w:rsidRPr="00A54A8D" w14:paraId="63EB329D" w14:textId="77777777" w:rsidTr="00EA35BC">
        <w:trPr>
          <w:trHeight w:val="1105"/>
          <w:jc w:val="center"/>
        </w:trPr>
        <w:tc>
          <w:tcPr>
            <w:tcW w:w="357" w:type="dxa"/>
            <w:vMerge/>
            <w:tcBorders>
              <w:bottom w:val="single" w:sz="4" w:space="0" w:color="auto"/>
            </w:tcBorders>
          </w:tcPr>
          <w:p w14:paraId="4F9BEF6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078CB823" w14:textId="77777777" w:rsidTr="00EA35BC">
        <w:trPr>
          <w:jc w:val="center"/>
        </w:trPr>
        <w:tc>
          <w:tcPr>
            <w:tcW w:w="357" w:type="dxa"/>
            <w:vAlign w:val="center"/>
          </w:tcPr>
          <w:p w14:paraId="51018C2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3B9E283A" w14:textId="77777777" w:rsidTr="00EA35BC">
        <w:trPr>
          <w:jc w:val="center"/>
        </w:trPr>
        <w:tc>
          <w:tcPr>
            <w:tcW w:w="357" w:type="dxa"/>
          </w:tcPr>
          <w:p w14:paraId="3C80C9D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A54A8D"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54A8D" w:rsidRDefault="00D54B46" w:rsidP="00D54B46">
      <w:pPr>
        <w:widowControl w:val="0"/>
        <w:spacing w:after="160" w:line="360" w:lineRule="auto"/>
        <w:ind w:firstLine="567"/>
        <w:jc w:val="both"/>
        <w:rPr>
          <w:rFonts w:ascii="GHEA Grapalat" w:hAnsi="GHEA Grapalat"/>
          <w:iCs/>
          <w:snapToGrid w:val="0"/>
          <w:color w:val="000000"/>
        </w:rPr>
      </w:pPr>
      <w:r w:rsidRPr="00A54A8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54A8D" w14:paraId="2E78DE66" w14:textId="77777777" w:rsidTr="00EA35BC">
        <w:trPr>
          <w:trHeight w:val="266"/>
          <w:tblCellSpacing w:w="7" w:type="dxa"/>
          <w:jc w:val="center"/>
        </w:trPr>
        <w:tc>
          <w:tcPr>
            <w:tcW w:w="0" w:type="auto"/>
            <w:vAlign w:val="center"/>
          </w:tcPr>
          <w:p w14:paraId="6009FA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 xml:space="preserve">Услугу сдал </w:t>
            </w:r>
          </w:p>
        </w:tc>
        <w:tc>
          <w:tcPr>
            <w:tcW w:w="0" w:type="auto"/>
            <w:vAlign w:val="center"/>
          </w:tcPr>
          <w:p w14:paraId="79C8FC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Услугу принял</w:t>
            </w:r>
          </w:p>
        </w:tc>
      </w:tr>
      <w:tr w:rsidR="00D54B46" w:rsidRPr="00A54A8D" w14:paraId="0408592B" w14:textId="77777777" w:rsidTr="00EA35BC">
        <w:trPr>
          <w:trHeight w:val="473"/>
          <w:tblCellSpacing w:w="7" w:type="dxa"/>
          <w:jc w:val="center"/>
        </w:trPr>
        <w:tc>
          <w:tcPr>
            <w:tcW w:w="0" w:type="auto"/>
            <w:vAlign w:val="center"/>
          </w:tcPr>
          <w:p w14:paraId="6DF8CAB1"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7C84C7C2"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c>
          <w:tcPr>
            <w:tcW w:w="0" w:type="auto"/>
            <w:vAlign w:val="center"/>
          </w:tcPr>
          <w:p w14:paraId="0CF04734"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78E854C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r>
      <w:tr w:rsidR="00D54B46" w:rsidRPr="00A54A8D" w14:paraId="5D886FA4" w14:textId="77777777" w:rsidTr="00EA35BC">
        <w:trPr>
          <w:trHeight w:val="503"/>
          <w:tblCellSpacing w:w="7" w:type="dxa"/>
          <w:jc w:val="center"/>
        </w:trPr>
        <w:tc>
          <w:tcPr>
            <w:tcW w:w="0" w:type="auto"/>
            <w:vAlign w:val="center"/>
          </w:tcPr>
          <w:p w14:paraId="4F516D35"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01D7790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c>
          <w:tcPr>
            <w:tcW w:w="0" w:type="auto"/>
            <w:vAlign w:val="center"/>
          </w:tcPr>
          <w:p w14:paraId="4249BA4F"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217D4338"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r>
      <w:tr w:rsidR="00D54B46" w:rsidRPr="00A54A8D" w14:paraId="13C8E7EF" w14:textId="77777777" w:rsidTr="00EA35BC">
        <w:trPr>
          <w:trHeight w:val="281"/>
          <w:tblCellSpacing w:w="7" w:type="dxa"/>
          <w:jc w:val="center"/>
        </w:trPr>
        <w:tc>
          <w:tcPr>
            <w:tcW w:w="0" w:type="auto"/>
            <w:vAlign w:val="center"/>
          </w:tcPr>
          <w:p w14:paraId="562FDE8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c>
          <w:tcPr>
            <w:tcW w:w="0" w:type="auto"/>
            <w:vAlign w:val="center"/>
          </w:tcPr>
          <w:p w14:paraId="0579268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r>
    </w:tbl>
    <w:p w14:paraId="1D768734"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A54A8D" w:rsidRDefault="00D54B46" w:rsidP="00D54B46">
      <w:pPr>
        <w:rPr>
          <w:rFonts w:ascii="GHEA Grapalat" w:hAnsi="GHEA Grapalat"/>
        </w:rPr>
      </w:pPr>
      <w:r w:rsidRPr="00A54A8D">
        <w:rPr>
          <w:rFonts w:ascii="GHEA Grapalat" w:hAnsi="GHEA Grapalat"/>
        </w:rPr>
        <w:br w:type="page"/>
      </w:r>
    </w:p>
    <w:p w14:paraId="5D2EBC73"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3.1</w:t>
      </w:r>
    </w:p>
    <w:p w14:paraId="650080C9"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5F598645" w14:textId="77777777" w:rsidR="00D54B46" w:rsidRPr="00A54A8D" w:rsidRDefault="00D54B46" w:rsidP="00D54B46">
      <w:pPr>
        <w:widowControl w:val="0"/>
        <w:spacing w:after="160" w:line="360" w:lineRule="auto"/>
        <w:rPr>
          <w:rFonts w:ascii="GHEA Grapalat" w:hAnsi="GHEA Grapalat"/>
        </w:rPr>
      </w:pPr>
    </w:p>
    <w:p w14:paraId="0880EA73" w14:textId="77777777" w:rsidR="00D54B46" w:rsidRPr="00A54A8D" w:rsidRDefault="00D54B46" w:rsidP="00D54B46">
      <w:pPr>
        <w:widowControl w:val="0"/>
        <w:tabs>
          <w:tab w:val="left" w:pos="2250"/>
        </w:tabs>
        <w:spacing w:after="160" w:line="360" w:lineRule="auto"/>
        <w:jc w:val="center"/>
        <w:rPr>
          <w:rFonts w:ascii="GHEA Grapalat" w:hAnsi="GHEA Grapalat" w:cs="Sylfaen"/>
          <w:bCs/>
        </w:rPr>
      </w:pPr>
      <w:r w:rsidRPr="00A54A8D">
        <w:rPr>
          <w:rFonts w:ascii="GHEA Grapalat" w:hAnsi="GHEA Grapalat"/>
        </w:rPr>
        <w:t>АКТ № ________</w:t>
      </w:r>
    </w:p>
    <w:p w14:paraId="54AEE809"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rPr>
      </w:pPr>
      <w:r w:rsidRPr="00A54A8D">
        <w:rPr>
          <w:rFonts w:ascii="GHEA Grapalat" w:hAnsi="GHEA Grapalat"/>
        </w:rPr>
        <w:t>относительно фиксирования факта сдачи Заказчику результата договора</w:t>
      </w:r>
    </w:p>
    <w:p w14:paraId="55088C31"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A54A8D" w:rsidRDefault="00D54B46" w:rsidP="00D54B46">
      <w:pPr>
        <w:widowControl w:val="0"/>
        <w:ind w:firstLine="567"/>
        <w:jc w:val="both"/>
        <w:rPr>
          <w:rFonts w:ascii="GHEA Grapalat" w:hAnsi="GHEA Grapalat"/>
        </w:rPr>
      </w:pPr>
      <w:r w:rsidRPr="00A54A8D">
        <w:rPr>
          <w:rFonts w:ascii="GHEA Grapalat" w:hAnsi="GHEA Grapalat"/>
        </w:rPr>
        <w:t>Настоящим фиксируется, что в рамках договора закупки № ______________,</w:t>
      </w:r>
    </w:p>
    <w:p w14:paraId="78FB30ED" w14:textId="77777777" w:rsidR="00D54B46" w:rsidRPr="00A54A8D" w:rsidRDefault="00D54B46" w:rsidP="00D54B46">
      <w:pPr>
        <w:widowControl w:val="0"/>
        <w:spacing w:after="120"/>
        <w:ind w:left="7371" w:hanging="141"/>
        <w:jc w:val="both"/>
        <w:rPr>
          <w:rFonts w:ascii="GHEA Grapalat" w:hAnsi="GHEA Grapalat"/>
          <w:sz w:val="16"/>
        </w:rPr>
      </w:pPr>
      <w:r w:rsidRPr="00A54A8D">
        <w:rPr>
          <w:rFonts w:ascii="GHEA Grapalat" w:hAnsi="GHEA Grapalat"/>
          <w:sz w:val="16"/>
        </w:rPr>
        <w:t>номер договора</w:t>
      </w:r>
    </w:p>
    <w:p w14:paraId="5790F160" w14:textId="77777777" w:rsidR="00D54B46" w:rsidRPr="00A54A8D" w:rsidRDefault="00D54B46" w:rsidP="00D54B46">
      <w:pPr>
        <w:widowControl w:val="0"/>
        <w:tabs>
          <w:tab w:val="left" w:pos="4480"/>
        </w:tabs>
        <w:jc w:val="both"/>
        <w:rPr>
          <w:rFonts w:ascii="GHEA Grapalat" w:hAnsi="GHEA Grapalat" w:cs="Sylfaen"/>
        </w:rPr>
      </w:pPr>
      <w:r w:rsidRPr="00A54A8D">
        <w:rPr>
          <w:rFonts w:ascii="GHEA Grapalat" w:hAnsi="GHEA Grapalat"/>
        </w:rPr>
        <w:t>заключенного __________________ 20</w:t>
      </w:r>
      <w:r w:rsidRPr="00A54A8D">
        <w:rPr>
          <w:rFonts w:ascii="GHEA Grapalat" w:hAnsi="GHEA Grapalat"/>
        </w:rPr>
        <w:tab/>
        <w:t>г. между _____________________________</w:t>
      </w:r>
    </w:p>
    <w:p w14:paraId="6E88E4B0" w14:textId="77777777" w:rsidR="00D54B46" w:rsidRPr="00A54A8D" w:rsidRDefault="00D54B46" w:rsidP="00D54B46">
      <w:pPr>
        <w:widowControl w:val="0"/>
        <w:tabs>
          <w:tab w:val="left" w:pos="6379"/>
        </w:tabs>
        <w:spacing w:after="120"/>
        <w:ind w:left="1701" w:right="-360"/>
        <w:jc w:val="both"/>
        <w:rPr>
          <w:rFonts w:ascii="GHEA Grapalat" w:hAnsi="GHEA Grapalat" w:cs="Sylfaen"/>
          <w:sz w:val="8"/>
        </w:rPr>
      </w:pPr>
      <w:r w:rsidRPr="00A54A8D">
        <w:rPr>
          <w:rFonts w:ascii="GHEA Grapalat" w:hAnsi="GHEA Grapalat"/>
          <w:sz w:val="16"/>
        </w:rPr>
        <w:t xml:space="preserve">дата заключения договора </w:t>
      </w:r>
      <w:r w:rsidRPr="00A54A8D">
        <w:rPr>
          <w:rFonts w:ascii="GHEA Grapalat" w:hAnsi="GHEA Grapalat"/>
          <w:sz w:val="16"/>
        </w:rPr>
        <w:tab/>
        <w:t>имя Заказчика</w:t>
      </w:r>
    </w:p>
    <w:p w14:paraId="14BA1499" w14:textId="77777777" w:rsidR="00D54B46" w:rsidRPr="00A54A8D" w:rsidRDefault="00D54B46" w:rsidP="00D54B46">
      <w:pPr>
        <w:widowControl w:val="0"/>
        <w:tabs>
          <w:tab w:val="left" w:pos="360"/>
          <w:tab w:val="left" w:pos="540"/>
        </w:tabs>
        <w:ind w:right="-2"/>
        <w:jc w:val="both"/>
        <w:rPr>
          <w:rFonts w:ascii="GHEA Grapalat" w:hAnsi="GHEA Grapalat"/>
        </w:rPr>
      </w:pPr>
      <w:r w:rsidRPr="00A54A8D">
        <w:rPr>
          <w:rFonts w:ascii="GHEA Grapalat" w:hAnsi="GHEA Grapalat"/>
        </w:rPr>
        <w:t xml:space="preserve">(далее — Заказчик) и ________________________________ (далее — Исполнитель), </w:t>
      </w:r>
    </w:p>
    <w:p w14:paraId="41B4F159" w14:textId="77777777" w:rsidR="00D54B46" w:rsidRPr="00A54A8D" w:rsidRDefault="00D54B46" w:rsidP="00D54B46">
      <w:pPr>
        <w:widowControl w:val="0"/>
        <w:spacing w:after="120"/>
        <w:ind w:left="3544" w:right="-360"/>
        <w:jc w:val="both"/>
        <w:rPr>
          <w:rFonts w:ascii="GHEA Grapalat" w:hAnsi="GHEA Grapalat"/>
          <w:sz w:val="16"/>
        </w:rPr>
      </w:pPr>
      <w:r w:rsidRPr="00A54A8D">
        <w:rPr>
          <w:rFonts w:ascii="GHEA Grapalat" w:hAnsi="GHEA Grapalat"/>
          <w:sz w:val="16"/>
        </w:rPr>
        <w:t>имя Исполнителя</w:t>
      </w:r>
    </w:p>
    <w:p w14:paraId="559BACE9" w14:textId="77777777" w:rsidR="00D54B46" w:rsidRPr="00A54A8D" w:rsidRDefault="00D54B46" w:rsidP="00D54B46">
      <w:pPr>
        <w:widowControl w:val="0"/>
        <w:tabs>
          <w:tab w:val="left" w:pos="360"/>
          <w:tab w:val="left" w:pos="540"/>
        </w:tabs>
        <w:spacing w:after="160" w:line="360" w:lineRule="auto"/>
        <w:jc w:val="both"/>
        <w:rPr>
          <w:rFonts w:ascii="GHEA Grapalat" w:hAnsi="GHEA Grapalat"/>
        </w:rPr>
      </w:pPr>
      <w:r w:rsidRPr="00A54A8D">
        <w:rPr>
          <w:rFonts w:ascii="GHEA Grapalat" w:hAnsi="GHEA Grapalat"/>
        </w:rPr>
        <w:t>Исполнитель _______ 20</w:t>
      </w:r>
      <w:r w:rsidRPr="00A54A8D">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54A8D"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54A8D" w:rsidRDefault="00D54B46" w:rsidP="00EA35BC">
            <w:pPr>
              <w:widowControl w:val="0"/>
              <w:spacing w:after="120"/>
              <w:jc w:val="center"/>
              <w:rPr>
                <w:rFonts w:ascii="GHEA Grapalat" w:hAnsi="GHEA Grapalat" w:cs="Sylfaen"/>
                <w:bCs/>
              </w:rPr>
            </w:pPr>
            <w:r w:rsidRPr="00A54A8D">
              <w:rPr>
                <w:rFonts w:ascii="GHEA Grapalat" w:hAnsi="GHEA Grapalat"/>
              </w:rPr>
              <w:t>Услуги</w:t>
            </w:r>
          </w:p>
        </w:tc>
      </w:tr>
      <w:tr w:rsidR="00D54B46" w:rsidRPr="00A54A8D"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объем (фактический)</w:t>
            </w:r>
          </w:p>
        </w:tc>
      </w:tr>
      <w:tr w:rsidR="00D54B46" w:rsidRPr="00A54A8D"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54A8D" w:rsidRDefault="00D54B46" w:rsidP="00EA35BC">
            <w:pPr>
              <w:widowControl w:val="0"/>
              <w:spacing w:after="120"/>
              <w:rPr>
                <w:rFonts w:ascii="GHEA Grapalat" w:hAnsi="GHEA Grapalat" w:cs="Sylfaen"/>
              </w:rPr>
            </w:pPr>
          </w:p>
        </w:tc>
      </w:tr>
      <w:tr w:rsidR="00D54B46" w:rsidRPr="00A54A8D"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54A8D" w:rsidRDefault="00D54B46" w:rsidP="00EA35BC">
            <w:pPr>
              <w:widowControl w:val="0"/>
              <w:spacing w:after="120"/>
              <w:rPr>
                <w:rFonts w:ascii="GHEA Grapalat" w:hAnsi="GHEA Grapalat" w:cs="Sylfaen"/>
              </w:rPr>
            </w:pPr>
          </w:p>
        </w:tc>
      </w:tr>
    </w:tbl>
    <w:p w14:paraId="06EAF82B"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A54A8D" w:rsidRDefault="00D54B46" w:rsidP="00D54B46">
      <w:pPr>
        <w:rPr>
          <w:rFonts w:ascii="GHEA Grapalat" w:hAnsi="GHEA Grapalat" w:cs="Sylfaen"/>
        </w:rPr>
      </w:pPr>
      <w:r w:rsidRPr="00A54A8D">
        <w:rPr>
          <w:rFonts w:ascii="GHEA Grapalat" w:hAnsi="GHEA Grapalat" w:cs="Sylfaen"/>
        </w:rPr>
        <w:br w:type="page"/>
      </w:r>
    </w:p>
    <w:p w14:paraId="39E684EF"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rPr>
        <w:lastRenderedPageBreak/>
        <w:t>СТОРОНЫ</w:t>
      </w:r>
    </w:p>
    <w:p w14:paraId="5B8692F9"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54A8D" w14:paraId="0760454B" w14:textId="77777777" w:rsidTr="00EA35BC">
        <w:tc>
          <w:tcPr>
            <w:tcW w:w="4785" w:type="dxa"/>
          </w:tcPr>
          <w:p w14:paraId="54C1459B"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Сдал</w:t>
            </w:r>
          </w:p>
        </w:tc>
        <w:tc>
          <w:tcPr>
            <w:tcW w:w="5223" w:type="dxa"/>
          </w:tcPr>
          <w:p w14:paraId="15981B69"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 xml:space="preserve"> Принял</w:t>
            </w:r>
          </w:p>
        </w:tc>
      </w:tr>
    </w:tbl>
    <w:p w14:paraId="134EFFED" w14:textId="77777777" w:rsidR="00D54B46" w:rsidRPr="00A54A8D" w:rsidRDefault="00D54B46" w:rsidP="00D54B46">
      <w:pPr>
        <w:widowControl w:val="0"/>
        <w:tabs>
          <w:tab w:val="left" w:pos="360"/>
          <w:tab w:val="left" w:pos="540"/>
        </w:tabs>
        <w:spacing w:after="160" w:line="360" w:lineRule="auto"/>
        <w:jc w:val="right"/>
        <w:rPr>
          <w:rFonts w:ascii="GHEA Grapalat" w:hAnsi="GHEA Grapalat" w:cs="Sylfaen"/>
        </w:rPr>
      </w:pPr>
      <w:r w:rsidRPr="00A54A8D">
        <w:rPr>
          <w:rFonts w:ascii="GHEA Grapalat" w:hAnsi="GHEA Grapalat"/>
        </w:rPr>
        <w:t>представитель, спроектировавший заявку:</w:t>
      </w:r>
    </w:p>
    <w:p w14:paraId="58BCEAFB"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54A8D" w14:paraId="071B7FC2" w14:textId="77777777" w:rsidTr="00EA35BC">
        <w:trPr>
          <w:tblCellSpacing w:w="7" w:type="dxa"/>
          <w:jc w:val="center"/>
        </w:trPr>
        <w:tc>
          <w:tcPr>
            <w:tcW w:w="0" w:type="auto"/>
            <w:vAlign w:val="center"/>
          </w:tcPr>
          <w:p w14:paraId="628F8EC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38644759"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c>
          <w:tcPr>
            <w:tcW w:w="0" w:type="auto"/>
            <w:vAlign w:val="center"/>
          </w:tcPr>
          <w:p w14:paraId="7A11F4E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1DEC2386"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r>
      <w:tr w:rsidR="00D54B46" w:rsidRPr="00A54A8D" w14:paraId="7B942449" w14:textId="77777777" w:rsidTr="00EA35BC">
        <w:trPr>
          <w:tblCellSpacing w:w="7" w:type="dxa"/>
          <w:jc w:val="center"/>
        </w:trPr>
        <w:tc>
          <w:tcPr>
            <w:tcW w:w="0" w:type="auto"/>
            <w:vAlign w:val="center"/>
          </w:tcPr>
          <w:p w14:paraId="4500F22B"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50573A68"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c>
          <w:tcPr>
            <w:tcW w:w="0" w:type="auto"/>
            <w:vAlign w:val="center"/>
          </w:tcPr>
          <w:p w14:paraId="3D687901"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6BF6F14E"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r>
      <w:tr w:rsidR="00D54B46" w:rsidRPr="00A54A8D" w14:paraId="45FE5EB1" w14:textId="77777777" w:rsidTr="00EA35BC">
        <w:trPr>
          <w:tblCellSpacing w:w="7" w:type="dxa"/>
          <w:jc w:val="center"/>
        </w:trPr>
        <w:tc>
          <w:tcPr>
            <w:tcW w:w="0" w:type="auto"/>
            <w:vAlign w:val="center"/>
          </w:tcPr>
          <w:p w14:paraId="7D40F489" w14:textId="77777777" w:rsidR="00D54B46" w:rsidRPr="00A54A8D" w:rsidRDefault="00D54B46" w:rsidP="00EA35BC">
            <w:pPr>
              <w:widowControl w:val="0"/>
              <w:spacing w:after="160" w:line="360" w:lineRule="auto"/>
              <w:rPr>
                <w:rFonts w:ascii="GHEA Grapalat" w:hAnsi="GHEA Grapalat" w:cs="GHEA Grapalat"/>
                <w:color w:val="000000"/>
              </w:rPr>
            </w:pPr>
            <w:r w:rsidRPr="00A54A8D">
              <w:rPr>
                <w:rFonts w:ascii="GHEA Grapalat" w:hAnsi="GHEA Grapalat"/>
                <w:color w:val="000000"/>
              </w:rPr>
              <w:t xml:space="preserve"> </w:t>
            </w:r>
          </w:p>
        </w:tc>
        <w:tc>
          <w:tcPr>
            <w:tcW w:w="0" w:type="auto"/>
            <w:vAlign w:val="center"/>
          </w:tcPr>
          <w:p w14:paraId="3FF21AE3" w14:textId="77777777" w:rsidR="00D54B46" w:rsidRPr="00A54A8D"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54A8D"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54A8D"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A54A8D" w:rsidRDefault="00D54B46" w:rsidP="00D54B46">
      <w:pPr>
        <w:widowControl w:val="0"/>
        <w:spacing w:after="160"/>
        <w:ind w:left="-142" w:firstLine="142"/>
        <w:jc w:val="center"/>
        <w:rPr>
          <w:rFonts w:ascii="GHEA Grapalat" w:hAnsi="GHEA Grapalat"/>
          <w:i/>
          <w:lang w:val="en-US"/>
        </w:rPr>
      </w:pPr>
    </w:p>
    <w:p w14:paraId="10A4C73A" w14:textId="77777777" w:rsidR="00D54B46" w:rsidRPr="00A54A8D" w:rsidRDefault="00D54B46" w:rsidP="00D54B46">
      <w:pPr>
        <w:widowControl w:val="0"/>
        <w:spacing w:after="160"/>
        <w:ind w:left="-142" w:firstLine="142"/>
        <w:jc w:val="center"/>
        <w:rPr>
          <w:rFonts w:ascii="GHEA Grapalat" w:hAnsi="GHEA Grapalat"/>
          <w:i/>
          <w:lang w:val="en-US"/>
        </w:rPr>
      </w:pPr>
    </w:p>
    <w:p w14:paraId="1C7BC341" w14:textId="77777777" w:rsidR="00D54B46" w:rsidRPr="00A54A8D" w:rsidRDefault="00D54B46" w:rsidP="00D54B46">
      <w:pPr>
        <w:widowControl w:val="0"/>
        <w:spacing w:after="160"/>
        <w:ind w:left="-142" w:firstLine="142"/>
        <w:jc w:val="center"/>
        <w:rPr>
          <w:rFonts w:ascii="GHEA Grapalat" w:hAnsi="GHEA Grapalat"/>
          <w:i/>
          <w:lang w:val="en-US"/>
        </w:rPr>
      </w:pPr>
    </w:p>
    <w:p w14:paraId="52FE5D85" w14:textId="77777777" w:rsidR="00D54B46" w:rsidRPr="00A54A8D" w:rsidRDefault="00D54B46" w:rsidP="00D54B46">
      <w:pPr>
        <w:widowControl w:val="0"/>
        <w:spacing w:after="160"/>
        <w:ind w:left="-142" w:firstLine="142"/>
        <w:jc w:val="center"/>
        <w:rPr>
          <w:rFonts w:ascii="GHEA Grapalat" w:hAnsi="GHEA Grapalat"/>
          <w:i/>
          <w:lang w:val="en-US"/>
        </w:rPr>
      </w:pPr>
    </w:p>
    <w:p w14:paraId="0356870B" w14:textId="77777777" w:rsidR="00D54B46" w:rsidRPr="00A54A8D" w:rsidRDefault="00D54B46" w:rsidP="00D54B46">
      <w:pPr>
        <w:widowControl w:val="0"/>
        <w:spacing w:after="160"/>
        <w:ind w:left="-142" w:firstLine="142"/>
        <w:jc w:val="center"/>
        <w:rPr>
          <w:rFonts w:ascii="GHEA Grapalat" w:hAnsi="GHEA Grapalat"/>
          <w:i/>
          <w:lang w:val="en-US"/>
        </w:rPr>
      </w:pPr>
    </w:p>
    <w:p w14:paraId="29876EAA" w14:textId="77777777" w:rsidR="00D54B46" w:rsidRPr="00A54A8D" w:rsidRDefault="00D54B46" w:rsidP="00D54B46">
      <w:pPr>
        <w:widowControl w:val="0"/>
        <w:spacing w:after="160"/>
        <w:ind w:left="-142" w:firstLine="142"/>
        <w:jc w:val="center"/>
        <w:rPr>
          <w:rFonts w:ascii="GHEA Grapalat" w:hAnsi="GHEA Grapalat"/>
          <w:i/>
          <w:lang w:val="en-US"/>
        </w:rPr>
      </w:pPr>
    </w:p>
    <w:p w14:paraId="4BAD360A" w14:textId="77777777" w:rsidR="00D54B46" w:rsidRPr="00A54A8D" w:rsidRDefault="00D54B46" w:rsidP="00D54B46">
      <w:pPr>
        <w:widowControl w:val="0"/>
        <w:spacing w:after="160"/>
        <w:ind w:left="-142" w:firstLine="142"/>
        <w:jc w:val="center"/>
        <w:rPr>
          <w:rFonts w:ascii="GHEA Grapalat" w:hAnsi="GHEA Grapalat"/>
          <w:i/>
          <w:lang w:val="en-US"/>
        </w:rPr>
      </w:pPr>
    </w:p>
    <w:p w14:paraId="4EFF0602" w14:textId="77777777" w:rsidR="00D54B46" w:rsidRPr="00A54A8D" w:rsidRDefault="00D54B46" w:rsidP="00D54B46">
      <w:pPr>
        <w:widowControl w:val="0"/>
        <w:spacing w:after="160"/>
        <w:ind w:left="-142" w:firstLine="142"/>
        <w:jc w:val="center"/>
        <w:rPr>
          <w:rFonts w:ascii="GHEA Grapalat" w:hAnsi="GHEA Grapalat"/>
          <w:i/>
          <w:lang w:val="en-US"/>
        </w:rPr>
      </w:pPr>
    </w:p>
    <w:p w14:paraId="2896558B" w14:textId="77777777" w:rsidR="00D54B46" w:rsidRPr="00A54A8D" w:rsidRDefault="00D54B46" w:rsidP="00D54B46">
      <w:pPr>
        <w:widowControl w:val="0"/>
        <w:spacing w:after="160"/>
        <w:ind w:left="-142" w:firstLine="142"/>
        <w:jc w:val="center"/>
        <w:rPr>
          <w:rFonts w:ascii="GHEA Grapalat" w:hAnsi="GHEA Grapalat"/>
          <w:i/>
          <w:lang w:val="en-US"/>
        </w:rPr>
      </w:pPr>
    </w:p>
    <w:p w14:paraId="2A5C6EAB" w14:textId="77777777" w:rsidR="00D54B46" w:rsidRPr="00A54A8D" w:rsidRDefault="00D54B46" w:rsidP="00D54B46">
      <w:pPr>
        <w:widowControl w:val="0"/>
        <w:spacing w:after="160"/>
        <w:ind w:left="-142" w:firstLine="142"/>
        <w:jc w:val="center"/>
        <w:rPr>
          <w:rFonts w:ascii="GHEA Grapalat" w:hAnsi="GHEA Grapalat"/>
          <w:i/>
          <w:lang w:val="en-US"/>
        </w:rPr>
      </w:pPr>
    </w:p>
    <w:p w14:paraId="370E604D" w14:textId="77777777" w:rsidR="00D54B46" w:rsidRPr="00A54A8D" w:rsidRDefault="00D54B46" w:rsidP="00D54B46">
      <w:pPr>
        <w:widowControl w:val="0"/>
        <w:spacing w:after="160"/>
        <w:ind w:left="-142" w:firstLine="142"/>
        <w:jc w:val="center"/>
        <w:rPr>
          <w:rFonts w:ascii="GHEA Grapalat" w:hAnsi="GHEA Grapalat"/>
          <w:i/>
          <w:lang w:val="en-US"/>
        </w:rPr>
      </w:pPr>
    </w:p>
    <w:p w14:paraId="3D913D12" w14:textId="77777777" w:rsidR="00D54B46" w:rsidRPr="00A54A8D" w:rsidRDefault="00D54B46" w:rsidP="00D54B46">
      <w:pPr>
        <w:widowControl w:val="0"/>
        <w:spacing w:after="160"/>
        <w:ind w:left="-142" w:firstLine="142"/>
        <w:jc w:val="center"/>
        <w:rPr>
          <w:rFonts w:ascii="GHEA Grapalat" w:hAnsi="GHEA Grapalat"/>
          <w:i/>
          <w:lang w:val="en-US"/>
        </w:rPr>
      </w:pPr>
    </w:p>
    <w:p w14:paraId="07E09FE1" w14:textId="77777777" w:rsidR="00D54B46" w:rsidRPr="00A54A8D" w:rsidRDefault="00D54B46" w:rsidP="00D54B46">
      <w:pPr>
        <w:widowControl w:val="0"/>
        <w:spacing w:after="160"/>
        <w:ind w:left="-142" w:firstLine="142"/>
        <w:jc w:val="center"/>
        <w:rPr>
          <w:rFonts w:ascii="GHEA Grapalat" w:hAnsi="GHEA Grapalat"/>
          <w:i/>
          <w:lang w:val="en-US"/>
        </w:rPr>
      </w:pPr>
    </w:p>
    <w:p w14:paraId="4F622107" w14:textId="77777777" w:rsidR="00D54B46" w:rsidRPr="00A54A8D" w:rsidRDefault="00D54B46" w:rsidP="00D54B46">
      <w:pPr>
        <w:widowControl w:val="0"/>
        <w:spacing w:after="160"/>
        <w:ind w:left="-142" w:firstLine="142"/>
        <w:jc w:val="center"/>
        <w:rPr>
          <w:rFonts w:ascii="GHEA Grapalat" w:hAnsi="GHEA Grapalat"/>
          <w:i/>
          <w:lang w:val="en-US"/>
        </w:rPr>
      </w:pPr>
    </w:p>
    <w:p w14:paraId="0299DC6B" w14:textId="77777777" w:rsidR="00D54B46" w:rsidRPr="00A54A8D" w:rsidRDefault="00D54B46" w:rsidP="00D54B46">
      <w:pPr>
        <w:widowControl w:val="0"/>
        <w:spacing w:after="160"/>
        <w:ind w:left="-142" w:firstLine="142"/>
        <w:jc w:val="center"/>
        <w:rPr>
          <w:rFonts w:ascii="GHEA Grapalat" w:hAnsi="GHEA Grapalat"/>
          <w:i/>
          <w:lang w:val="en-US"/>
        </w:rPr>
      </w:pPr>
    </w:p>
    <w:p w14:paraId="5D8C2DE3"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lastRenderedPageBreak/>
        <w:t>Приложение № 4</w:t>
      </w:r>
    </w:p>
    <w:p w14:paraId="65C93847"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t>к Договору под кодом</w:t>
      </w:r>
      <w:r w:rsidRPr="00A54A8D">
        <w:rPr>
          <w:rFonts w:ascii="GHEA Grapalat" w:hAnsi="GHEA Grapalat"/>
          <w:i/>
          <w:lang w:val="hy-AM"/>
        </w:rPr>
        <w:t xml:space="preserve"> «      »</w:t>
      </w:r>
      <w:r w:rsidRPr="00A54A8D">
        <w:rPr>
          <w:rFonts w:ascii="GHEA Grapalat" w:hAnsi="GHEA Grapalat"/>
          <w:i/>
        </w:rPr>
        <w:t xml:space="preserve"> </w:t>
      </w:r>
      <w:r w:rsidRPr="00A54A8D">
        <w:rPr>
          <w:rFonts w:ascii="GHEA Grapalat" w:hAnsi="GHEA Grapalat" w:cs="Sylfaen"/>
          <w:i/>
        </w:rPr>
        <w:br/>
      </w:r>
      <w:r w:rsidRPr="00A54A8D">
        <w:rPr>
          <w:rFonts w:ascii="GHEA Grapalat" w:hAnsi="GHEA Grapalat"/>
          <w:i/>
        </w:rPr>
        <w:t>заключенному "</w:t>
      </w:r>
      <w:r w:rsidRPr="00A54A8D">
        <w:rPr>
          <w:rFonts w:ascii="GHEA Grapalat" w:hAnsi="GHEA Grapalat"/>
          <w:i/>
        </w:rPr>
        <w:tab/>
        <w:t xml:space="preserve"> "</w:t>
      </w:r>
      <w:r w:rsidRPr="00A54A8D">
        <w:rPr>
          <w:rFonts w:ascii="GHEA Grapalat" w:hAnsi="GHEA Grapalat"/>
          <w:i/>
        </w:rPr>
        <w:tab/>
        <w:t>20</w:t>
      </w:r>
      <w:r w:rsidRPr="00A54A8D">
        <w:rPr>
          <w:rFonts w:ascii="GHEA Grapalat" w:hAnsi="GHEA Grapalat"/>
          <w:i/>
        </w:rPr>
        <w:tab/>
        <w:t xml:space="preserve">  г.</w:t>
      </w:r>
    </w:p>
    <w:p w14:paraId="7380DB53" w14:textId="77777777" w:rsidR="003A45B5" w:rsidRPr="00A54A8D" w:rsidRDefault="003A45B5" w:rsidP="003A45B5">
      <w:pPr>
        <w:jc w:val="center"/>
        <w:rPr>
          <w:rFonts w:ascii="GHEA Grapalat" w:hAnsi="GHEA Grapalat" w:cs="GHEA Grapalat"/>
        </w:rPr>
      </w:pPr>
    </w:p>
    <w:p w14:paraId="316AEFB2" w14:textId="77777777" w:rsidR="003A45B5" w:rsidRPr="00A54A8D" w:rsidRDefault="003A45B5" w:rsidP="003A45B5">
      <w:pPr>
        <w:jc w:val="center"/>
        <w:rPr>
          <w:rFonts w:ascii="GHEA Grapalat" w:hAnsi="GHEA Grapalat" w:cs="GHEA Grapalat"/>
        </w:rPr>
      </w:pPr>
      <w:r w:rsidRPr="00A54A8D">
        <w:rPr>
          <w:rFonts w:ascii="GHEA Grapalat" w:hAnsi="GHEA Grapalat" w:cs="GHEA Grapalat"/>
        </w:rPr>
        <w:t>УВЕДОМЛЕНИЕ</w:t>
      </w:r>
    </w:p>
    <w:p w14:paraId="6E7A52E8" w14:textId="77777777" w:rsidR="003A45B5" w:rsidRPr="00A54A8D" w:rsidRDefault="003A45B5" w:rsidP="003A45B5">
      <w:pPr>
        <w:jc w:val="center"/>
        <w:rPr>
          <w:rFonts w:ascii="GHEA Grapalat" w:hAnsi="GHEA Grapalat" w:cs="GHEA Grapalat"/>
          <w:lang w:val="hy-AM"/>
        </w:rPr>
      </w:pPr>
    </w:p>
    <w:p w14:paraId="65CB86EA" w14:textId="77777777" w:rsidR="003A45B5" w:rsidRPr="00A54A8D" w:rsidRDefault="003A45B5" w:rsidP="003A45B5">
      <w:pPr>
        <w:rPr>
          <w:rFonts w:ascii="GHEA Grapalat" w:hAnsi="GHEA Grapalat" w:cs="Arial"/>
          <w:sz w:val="20"/>
          <w:szCs w:val="20"/>
          <w:lang w:val="es-ES"/>
        </w:rPr>
      </w:pPr>
      <w:r w:rsidRPr="00A54A8D">
        <w:rPr>
          <w:rFonts w:ascii="GHEA Grapalat" w:hAnsi="GHEA Grapalat"/>
          <w:u w:val="single"/>
          <w:lang w:val="es-ES"/>
        </w:rPr>
        <w:t xml:space="preserve">                                                             </w:t>
      </w:r>
      <w:r w:rsidRPr="00A54A8D">
        <w:rPr>
          <w:rFonts w:ascii="GHEA Grapalat" w:hAnsi="GHEA Grapalat"/>
          <w:u w:val="single"/>
          <w:lang w:val="es-ES"/>
        </w:rPr>
        <w:tab/>
      </w:r>
      <w:r w:rsidRPr="00A54A8D">
        <w:rPr>
          <w:rFonts w:ascii="GHEA Grapalat" w:hAnsi="GHEA Grapalat"/>
          <w:u w:val="single"/>
          <w:lang w:val="es-ES"/>
        </w:rPr>
        <w:tab/>
        <w:t xml:space="preserve">       </w:t>
      </w:r>
      <w:r w:rsidRPr="00A54A8D">
        <w:rPr>
          <w:rFonts w:ascii="GHEA Grapalat" w:hAnsi="GHEA Grapalat"/>
          <w:lang w:val="es-ES"/>
        </w:rPr>
        <w:t xml:space="preserve"> </w:t>
      </w:r>
      <w:r w:rsidRPr="00A54A8D">
        <w:rPr>
          <w:rFonts w:ascii="GHEA Grapalat" w:hAnsi="GHEA Grapalat"/>
        </w:rPr>
        <w:t>з</w:t>
      </w:r>
      <w:r w:rsidRPr="00A54A8D">
        <w:rPr>
          <w:rFonts w:ascii="GHEA Grapalat" w:hAnsi="GHEA Grapalat" w:cs="Sylfaen"/>
          <w:sz w:val="20"/>
          <w:szCs w:val="20"/>
        </w:rPr>
        <w:t>аявляет, что</w:t>
      </w:r>
      <w:r w:rsidRPr="00A54A8D">
        <w:rPr>
          <w:rFonts w:ascii="GHEA Grapalat" w:hAnsi="GHEA Grapalat" w:cs="Arial"/>
          <w:sz w:val="20"/>
          <w:szCs w:val="20"/>
        </w:rPr>
        <w:t>:</w:t>
      </w:r>
      <w:r w:rsidRPr="00A54A8D">
        <w:rPr>
          <w:rFonts w:ascii="GHEA Grapalat" w:hAnsi="GHEA Grapalat" w:cs="Arial"/>
          <w:sz w:val="20"/>
          <w:szCs w:val="20"/>
          <w:lang w:val="es-ES"/>
        </w:rPr>
        <w:t xml:space="preserve">  </w:t>
      </w:r>
    </w:p>
    <w:p w14:paraId="4C03A9EE" w14:textId="77777777" w:rsidR="003A45B5" w:rsidRPr="00A54A8D" w:rsidRDefault="003A45B5" w:rsidP="003A45B5">
      <w:pPr>
        <w:rPr>
          <w:rFonts w:ascii="GHEA Grapalat" w:hAnsi="GHEA Grapalat" w:cs="Arial"/>
          <w:vertAlign w:val="superscript"/>
          <w:lang w:val="es-ES"/>
        </w:rPr>
      </w:pPr>
      <w:r w:rsidRPr="00A54A8D">
        <w:rPr>
          <w:rFonts w:ascii="GHEA Grapalat" w:hAnsi="GHEA Grapalat"/>
          <w:vertAlign w:val="superscript"/>
          <w:lang w:val="es-ES"/>
        </w:rPr>
        <w:t xml:space="preserve">               </w:t>
      </w:r>
      <w:r w:rsidRPr="00A54A8D">
        <w:rPr>
          <w:rFonts w:ascii="GHEA Grapalat" w:hAnsi="GHEA Grapalat"/>
          <w:lang w:val="es-ES"/>
        </w:rPr>
        <w:t xml:space="preserve">     </w:t>
      </w:r>
      <w:r w:rsidRPr="00A54A8D">
        <w:rPr>
          <w:rFonts w:ascii="GHEA Grapalat" w:hAnsi="GHEA Grapalat" w:cs="Sylfaen"/>
          <w:vertAlign w:val="superscript"/>
        </w:rPr>
        <w:t>название</w:t>
      </w:r>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финансового</w:t>
      </w:r>
      <w:proofErr w:type="spellEnd"/>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агента</w:t>
      </w:r>
      <w:proofErr w:type="spellEnd"/>
    </w:p>
    <w:p w14:paraId="439AF105" w14:textId="77777777" w:rsidR="003A45B5" w:rsidRPr="00A54A8D" w:rsidRDefault="003A45B5" w:rsidP="003A45B5">
      <w:pPr>
        <w:rPr>
          <w:rFonts w:ascii="GHEA Grapalat" w:hAnsi="GHEA Grapalat"/>
          <w:vertAlign w:val="superscript"/>
          <w:lang w:val="es-ES"/>
        </w:rPr>
      </w:pPr>
    </w:p>
    <w:p w14:paraId="2A1D1353" w14:textId="77777777" w:rsidR="003A45B5" w:rsidRPr="00A54A8D" w:rsidRDefault="003A45B5" w:rsidP="003A45B5">
      <w:pPr>
        <w:pStyle w:val="ListParagraph"/>
        <w:numPr>
          <w:ilvl w:val="0"/>
          <w:numId w:val="38"/>
        </w:numPr>
        <w:contextualSpacing/>
        <w:jc w:val="both"/>
        <w:rPr>
          <w:rFonts w:ascii="GHEA Grapalat" w:hAnsi="GHEA Grapalat"/>
          <w:u w:val="single"/>
          <w:lang w:val="es-ES"/>
        </w:rPr>
      </w:pPr>
      <w:r w:rsidRPr="00A54A8D">
        <w:rPr>
          <w:rFonts w:ascii="GHEA Grapalat" w:hAnsi="GHEA Grapalat"/>
          <w:sz w:val="20"/>
          <w:szCs w:val="20"/>
        </w:rPr>
        <w:t>В рамках заключенного между</w:t>
      </w:r>
      <w:r w:rsidRPr="00A54A8D">
        <w:rPr>
          <w:rFonts w:ascii="GHEA Grapalat" w:hAnsi="GHEA Grapalat"/>
        </w:rPr>
        <w:t xml:space="preserve"> -------------------------</w:t>
      </w:r>
      <w:r w:rsidRPr="00A54A8D">
        <w:rPr>
          <w:rFonts w:ascii="GHEA Grapalat" w:hAnsi="GHEA Grapalat"/>
          <w:lang w:val="hy-AM"/>
        </w:rPr>
        <w:t xml:space="preserve"> </w:t>
      </w:r>
      <w:r w:rsidRPr="00A54A8D">
        <w:rPr>
          <w:rFonts w:ascii="GHEA Grapalat" w:hAnsi="GHEA Grapalat"/>
          <w:sz w:val="20"/>
          <w:szCs w:val="20"/>
        </w:rPr>
        <w:t>- ом   и</w:t>
      </w:r>
      <w:r w:rsidRPr="00A54A8D">
        <w:rPr>
          <w:rFonts w:ascii="GHEA Grapalat" w:hAnsi="GHEA Grapalat"/>
        </w:rPr>
        <w:t xml:space="preserve"> ---------------------------- </w:t>
      </w:r>
      <w:r w:rsidRPr="00A54A8D">
        <w:rPr>
          <w:rFonts w:ascii="GHEA Grapalat" w:hAnsi="GHEA Grapalat"/>
          <w:sz w:val="20"/>
          <w:szCs w:val="20"/>
        </w:rPr>
        <w:t>-ом</w:t>
      </w:r>
      <w:r w:rsidRPr="00A54A8D">
        <w:rPr>
          <w:rFonts w:ascii="GHEA Grapalat" w:hAnsi="GHEA Grapalat"/>
        </w:rPr>
        <w:t xml:space="preserve">                              </w:t>
      </w:r>
    </w:p>
    <w:p w14:paraId="387B2E12" w14:textId="77777777" w:rsidR="003A45B5" w:rsidRPr="00A54A8D" w:rsidRDefault="003A45B5" w:rsidP="003A45B5">
      <w:pPr>
        <w:rPr>
          <w:rFonts w:ascii="GHEA Grapalat" w:hAnsi="GHEA Grapalat" w:cs="Sylfaen"/>
          <w:vertAlign w:val="superscript"/>
        </w:rPr>
      </w:pP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заказчика</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w:t>
      </w:r>
      <w:r w:rsidRPr="00A54A8D">
        <w:rPr>
          <w:rFonts w:ascii="GHEA Grapalat" w:hAnsi="GHEA Grapalat" w:cs="Sylfaen"/>
          <w:vertAlign w:val="superscript"/>
          <w:lang w:val="hy-AM"/>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68A336FD" w14:textId="77777777" w:rsidR="003A45B5" w:rsidRPr="00A54A8D" w:rsidRDefault="003A45B5" w:rsidP="003A45B5">
      <w:pPr>
        <w:rPr>
          <w:rFonts w:ascii="GHEA Grapalat" w:hAnsi="GHEA Grapalat" w:cs="Sylfaen"/>
          <w:vertAlign w:val="superscript"/>
        </w:rPr>
      </w:pP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 </w:t>
      </w:r>
      <w:r w:rsidRPr="00A54A8D">
        <w:rPr>
          <w:rFonts w:ascii="GHEA Grapalat" w:hAnsi="GHEA Grapalat" w:cs="Sylfaen"/>
          <w:sz w:val="20"/>
          <w:szCs w:val="20"/>
          <w:lang w:val="es-ES"/>
        </w:rPr>
        <w:t>20</w:t>
      </w:r>
      <w:r w:rsidRPr="00A54A8D">
        <w:rPr>
          <w:rFonts w:ascii="GHEA Grapalat" w:hAnsi="GHEA Grapalat" w:cs="Sylfaen"/>
          <w:sz w:val="20"/>
          <w:szCs w:val="20"/>
        </w:rPr>
        <w:t>г</w:t>
      </w:r>
      <w:r w:rsidRPr="00A54A8D">
        <w:rPr>
          <w:rFonts w:ascii="GHEA Grapalat" w:hAnsi="GHEA Grapalat" w:cs="Sylfaen"/>
          <w:sz w:val="20"/>
          <w:szCs w:val="20"/>
          <w:lang w:val="es-ES"/>
        </w:rPr>
        <w:t>.</w:t>
      </w:r>
      <w:r w:rsidRPr="00A54A8D">
        <w:rPr>
          <w:rFonts w:ascii="GHEA Grapalat" w:hAnsi="GHEA Grapalat" w:cs="Sylfaen"/>
          <w:sz w:val="20"/>
          <w:szCs w:val="20"/>
        </w:rPr>
        <w:t xml:space="preserve">договора под </w:t>
      </w:r>
      <w:proofErr w:type="gramStart"/>
      <w:r w:rsidRPr="00A54A8D">
        <w:rPr>
          <w:rFonts w:ascii="GHEA Grapalat" w:hAnsi="GHEA Grapalat" w:cs="Sylfaen"/>
          <w:sz w:val="20"/>
          <w:szCs w:val="20"/>
        </w:rPr>
        <w:t xml:space="preserve">кодом </w:t>
      </w:r>
      <w:r w:rsidRPr="00A54A8D">
        <w:rPr>
          <w:rFonts w:ascii="GHEA Grapalat" w:hAnsi="GHEA Grapalat" w:cs="Sylfaen"/>
          <w:sz w:val="20"/>
          <w:szCs w:val="20"/>
          <w:lang w:val="es-ES"/>
        </w:rPr>
        <w:t xml:space="preserve"> </w:t>
      </w:r>
      <w:r w:rsidRPr="00A54A8D">
        <w:rPr>
          <w:rFonts w:ascii="GHEA Grapalat" w:hAnsi="GHEA Grapalat"/>
          <w:i/>
          <w:sz w:val="20"/>
          <w:szCs w:val="20"/>
          <w:lang w:val="af-ZA"/>
        </w:rPr>
        <w:t>_</w:t>
      </w:r>
      <w:proofErr w:type="gramEnd"/>
      <w:r w:rsidRPr="00A54A8D">
        <w:rPr>
          <w:rFonts w:ascii="GHEA Grapalat" w:hAnsi="GHEA Grapalat"/>
          <w:i/>
          <w:sz w:val="20"/>
          <w:szCs w:val="20"/>
          <w:lang w:val="af-ZA"/>
        </w:rPr>
        <w:t>_</w:t>
      </w:r>
      <w:proofErr w:type="gramStart"/>
      <w:r w:rsidRPr="00A54A8D">
        <w:rPr>
          <w:rFonts w:ascii="GHEA Grapalat" w:hAnsi="GHEA Grapalat"/>
          <w:i/>
          <w:sz w:val="20"/>
          <w:szCs w:val="20"/>
          <w:lang w:val="af-ZA"/>
        </w:rPr>
        <w:t>_</w:t>
      </w:r>
      <w:r w:rsidRPr="00A54A8D">
        <w:rPr>
          <w:rFonts w:ascii="GHEA Grapalat" w:hAnsi="GHEA Grapalat" w:cs="Arial"/>
          <w:i/>
          <w:sz w:val="20"/>
          <w:szCs w:val="20"/>
          <w:shd w:val="clear" w:color="auto" w:fill="FFFFFF"/>
          <w:lang w:val="hy-AM"/>
        </w:rPr>
        <w:t>«   »</w:t>
      </w:r>
      <w:r w:rsidRPr="00A54A8D">
        <w:rPr>
          <w:rFonts w:ascii="GHEA Grapalat" w:hAnsi="GHEA Grapalat"/>
          <w:i/>
          <w:sz w:val="20"/>
          <w:szCs w:val="20"/>
          <w:u w:val="single"/>
        </w:rPr>
        <w:t>_</w:t>
      </w:r>
      <w:proofErr w:type="gramEnd"/>
      <w:r w:rsidRPr="00A54A8D">
        <w:rPr>
          <w:rFonts w:ascii="GHEA Grapalat" w:hAnsi="GHEA Grapalat"/>
          <w:i/>
          <w:sz w:val="20"/>
          <w:szCs w:val="20"/>
          <w:u w:val="single"/>
        </w:rPr>
        <w:t xml:space="preserve">_ </w:t>
      </w:r>
      <w:r w:rsidRPr="00A54A8D">
        <w:rPr>
          <w:rFonts w:ascii="GHEA Grapalat" w:hAnsi="GHEA Grapalat"/>
          <w:sz w:val="20"/>
          <w:szCs w:val="20"/>
        </w:rPr>
        <w:t>(</w:t>
      </w:r>
      <w:r w:rsidRPr="00A54A8D">
        <w:rPr>
          <w:rFonts w:ascii="GHEA Grapalat" w:hAnsi="GHEA Grapalat" w:cs="Sylfaen"/>
          <w:sz w:val="20"/>
          <w:szCs w:val="20"/>
        </w:rPr>
        <w:t>далее-Договор</w:t>
      </w:r>
      <w:r w:rsidRPr="00A54A8D">
        <w:rPr>
          <w:rFonts w:ascii="GHEA Grapalat" w:hAnsi="GHEA Grapalat" w:cs="Sylfaen"/>
          <w:sz w:val="20"/>
          <w:szCs w:val="20"/>
          <w:lang w:val="es-ES"/>
        </w:rPr>
        <w:t>)</w:t>
      </w:r>
      <w:r w:rsidRPr="00A54A8D">
        <w:rPr>
          <w:rFonts w:ascii="GHEA Grapalat" w:hAnsi="GHEA Grapalat" w:cs="Sylfaen"/>
          <w:sz w:val="20"/>
          <w:szCs w:val="20"/>
        </w:rPr>
        <w:t xml:space="preserve">, между </w:t>
      </w:r>
      <w:proofErr w:type="gramStart"/>
      <w:r w:rsidRPr="00A54A8D">
        <w:rPr>
          <w:rFonts w:ascii="GHEA Grapalat" w:hAnsi="GHEA Grapalat" w:cs="Sylfaen"/>
          <w:sz w:val="20"/>
          <w:szCs w:val="20"/>
        </w:rPr>
        <w:t xml:space="preserve">мной </w:t>
      </w:r>
      <w:r w:rsidRPr="00A54A8D">
        <w:rPr>
          <w:rFonts w:ascii="GHEA Grapalat" w:hAnsi="GHEA Grapalat" w:cs="Sylfaen"/>
          <w:sz w:val="20"/>
          <w:szCs w:val="20"/>
          <w:lang w:val="hy-AM"/>
        </w:rPr>
        <w:t xml:space="preserve"> </w:t>
      </w:r>
      <w:r w:rsidRPr="00A54A8D">
        <w:rPr>
          <w:rFonts w:ascii="GHEA Grapalat" w:hAnsi="GHEA Grapalat" w:cs="Sylfaen"/>
          <w:sz w:val="20"/>
          <w:szCs w:val="20"/>
        </w:rPr>
        <w:t>и</w:t>
      </w:r>
      <w:proofErr w:type="gramEnd"/>
      <w:r w:rsidRPr="00A54A8D">
        <w:rPr>
          <w:rFonts w:ascii="GHEA Grapalat" w:hAnsi="GHEA Grapalat" w:cs="Sylfaen"/>
          <w:sz w:val="20"/>
          <w:szCs w:val="20"/>
        </w:rPr>
        <w:t xml:space="preserve"> ------------------------- - ом</w:t>
      </w:r>
    </w:p>
    <w:p w14:paraId="58816891" w14:textId="77777777" w:rsidR="003A45B5" w:rsidRPr="00A54A8D" w:rsidRDefault="003A45B5" w:rsidP="003A45B5">
      <w:pPr>
        <w:rPr>
          <w:rFonts w:ascii="GHEA Grapalat" w:hAnsi="GHEA Grapalat"/>
          <w:u w:val="single"/>
          <w:lang w:val="es-ES"/>
        </w:rPr>
      </w:pP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779568A6" w14:textId="77777777" w:rsidR="003A45B5" w:rsidRPr="00A54A8D" w:rsidRDefault="003A45B5" w:rsidP="003A45B5">
      <w:pPr>
        <w:ind w:firstLine="709"/>
        <w:rPr>
          <w:rFonts w:ascii="GHEA Grapalat" w:hAnsi="GHEA Grapalat" w:cs="Sylfaen"/>
          <w:sz w:val="20"/>
          <w:szCs w:val="20"/>
          <w:lang w:val="es-ES"/>
        </w:rPr>
      </w:pPr>
      <w:r w:rsidRPr="00A54A8D">
        <w:rPr>
          <w:rFonts w:ascii="GHEA Grapalat" w:hAnsi="GHEA Grapalat"/>
          <w:u w:val="single"/>
          <w:lang w:val="es-ES"/>
        </w:rPr>
        <w:tab/>
      </w:r>
      <w:r w:rsidRPr="00A54A8D">
        <w:rPr>
          <w:rFonts w:ascii="GHEA Grapalat" w:hAnsi="GHEA Grapalat" w:cs="Sylfaen"/>
          <w:sz w:val="20"/>
          <w:szCs w:val="20"/>
          <w:lang w:val="es-ES"/>
        </w:rPr>
        <w:t xml:space="preserve"> «--»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года</w:t>
      </w:r>
      <w:proofErr w:type="gramEnd"/>
      <w:r w:rsidRPr="00A54A8D">
        <w:rPr>
          <w:rFonts w:ascii="GHEA Grapalat" w:hAnsi="GHEA Grapalat" w:cs="Sylfaen"/>
          <w:sz w:val="20"/>
          <w:szCs w:val="20"/>
        </w:rPr>
        <w:t xml:space="preserve"> </w:t>
      </w:r>
      <w:r w:rsidRPr="00A54A8D">
        <w:rPr>
          <w:rFonts w:ascii="GHEA Grapalat" w:hAnsi="GHEA Grapalat" w:cs="Sylfaen"/>
          <w:sz w:val="20"/>
          <w:szCs w:val="20"/>
          <w:lang w:val="es-ES"/>
        </w:rPr>
        <w:t xml:space="preserve"> </w:t>
      </w:r>
      <w:r w:rsidRPr="00A54A8D">
        <w:rPr>
          <w:rFonts w:ascii="GHEA Grapalat" w:hAnsi="GHEA Grapalat"/>
          <w:sz w:val="20"/>
          <w:szCs w:val="20"/>
        </w:rPr>
        <w:t>заключен</w:t>
      </w: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договор факторинга под кодом </w:t>
      </w:r>
      <w:r w:rsidRPr="00A54A8D">
        <w:rPr>
          <w:rFonts w:ascii="GHEA Grapalat" w:hAnsi="GHEA Grapalat"/>
          <w:lang w:val="es-ES"/>
        </w:rPr>
        <w:t>«</w:t>
      </w:r>
      <w:r w:rsidRPr="00A54A8D">
        <w:rPr>
          <w:rFonts w:ascii="GHEA Grapalat" w:hAnsi="GHEA Grapalat"/>
          <w:sz w:val="20"/>
          <w:szCs w:val="20"/>
          <w:lang w:val="es-ES"/>
        </w:rPr>
        <w:t>---</w:t>
      </w:r>
      <w:r w:rsidRPr="00A54A8D">
        <w:rPr>
          <w:rFonts w:ascii="GHEA Grapalat" w:hAnsi="GHEA Grapalat" w:cs="Sylfaen"/>
          <w:sz w:val="20"/>
          <w:szCs w:val="20"/>
          <w:lang w:val="es-ES"/>
        </w:rPr>
        <w:t>------------------</w:t>
      </w:r>
      <w:r w:rsidRPr="00A54A8D">
        <w:rPr>
          <w:rFonts w:ascii="GHEA Grapalat" w:hAnsi="GHEA Grapalat"/>
          <w:lang w:val="es-ES"/>
        </w:rPr>
        <w:t>»</w:t>
      </w:r>
      <w:r w:rsidRPr="00A54A8D">
        <w:rPr>
          <w:rFonts w:ascii="GHEA Grapalat" w:hAnsi="GHEA Grapalat"/>
        </w:rPr>
        <w:t>.</w:t>
      </w:r>
      <w:r w:rsidRPr="00A54A8D">
        <w:rPr>
          <w:rFonts w:ascii="GHEA Grapalat" w:hAnsi="GHEA Grapalat" w:cs="Sylfaen"/>
          <w:sz w:val="20"/>
          <w:szCs w:val="20"/>
          <w:lang w:val="es-ES"/>
        </w:rPr>
        <w:t xml:space="preserve"> </w:t>
      </w:r>
    </w:p>
    <w:p w14:paraId="39DCB0AD" w14:textId="77777777" w:rsidR="003A45B5" w:rsidRPr="00A54A8D" w:rsidRDefault="003A45B5" w:rsidP="003A45B5">
      <w:pPr>
        <w:rPr>
          <w:rFonts w:ascii="GHEA Grapalat" w:hAnsi="GHEA Grapalat" w:cs="Sylfaen"/>
          <w:sz w:val="20"/>
          <w:szCs w:val="20"/>
          <w:lang w:val="es-ES"/>
        </w:rPr>
      </w:pPr>
    </w:p>
    <w:p w14:paraId="6272A6CD" w14:textId="77777777" w:rsidR="003A45B5" w:rsidRPr="00A54A8D" w:rsidRDefault="003A45B5" w:rsidP="003A45B5">
      <w:pPr>
        <w:pStyle w:val="ListParagraph"/>
        <w:numPr>
          <w:ilvl w:val="0"/>
          <w:numId w:val="38"/>
        </w:numPr>
        <w:contextualSpacing/>
        <w:jc w:val="both"/>
        <w:rPr>
          <w:rFonts w:ascii="GHEA Grapalat" w:hAnsi="GHEA Grapalat" w:cs="Sylfaen"/>
          <w:sz w:val="20"/>
          <w:szCs w:val="20"/>
        </w:rPr>
      </w:pPr>
      <w:r w:rsidRPr="00A54A8D">
        <w:rPr>
          <w:rFonts w:ascii="GHEA Grapalat" w:hAnsi="GHEA Grapalat" w:cs="Sylfaen"/>
          <w:sz w:val="20"/>
          <w:szCs w:val="20"/>
        </w:rPr>
        <w:t>Согласен с условиями изложенными в пункте 7.12 .</w:t>
      </w:r>
    </w:p>
    <w:p w14:paraId="6375EB06" w14:textId="77777777" w:rsidR="003A45B5" w:rsidRPr="00A54A8D" w:rsidRDefault="003A45B5" w:rsidP="003A45B5">
      <w:pPr>
        <w:jc w:val="center"/>
        <w:rPr>
          <w:rFonts w:ascii="GHEA Grapalat" w:hAnsi="GHEA Grapalat" w:cs="GHEA Grapalat"/>
          <w:lang w:val="es-ES"/>
        </w:rPr>
      </w:pPr>
    </w:p>
    <w:p w14:paraId="3DC63C3E" w14:textId="77777777" w:rsidR="003A45B5" w:rsidRPr="00A54A8D" w:rsidRDefault="003A45B5" w:rsidP="003A45B5">
      <w:pPr>
        <w:ind w:firstLine="709"/>
        <w:rPr>
          <w:lang w:val="es-ES"/>
        </w:rPr>
      </w:pPr>
    </w:p>
    <w:p w14:paraId="7901E20C" w14:textId="77777777" w:rsidR="003A45B5" w:rsidRPr="00A54A8D" w:rsidRDefault="003A45B5" w:rsidP="003A45B5">
      <w:pPr>
        <w:ind w:firstLine="709"/>
        <w:rPr>
          <w:lang w:val="es-ES"/>
        </w:rPr>
      </w:pPr>
    </w:p>
    <w:p w14:paraId="5849EA28" w14:textId="77777777" w:rsidR="003A45B5" w:rsidRPr="00A54A8D" w:rsidRDefault="003A45B5" w:rsidP="003A45B5">
      <w:pPr>
        <w:ind w:firstLine="709"/>
        <w:rPr>
          <w:lang w:val="es-ES"/>
        </w:rPr>
      </w:pPr>
    </w:p>
    <w:p w14:paraId="26A8EDDA" w14:textId="77777777" w:rsidR="003A45B5" w:rsidRPr="00A54A8D" w:rsidRDefault="003A45B5" w:rsidP="003A45B5">
      <w:pPr>
        <w:ind w:left="720" w:firstLine="720"/>
        <w:rPr>
          <w:rFonts w:ascii="GHEA Grapalat" w:hAnsi="GHEA Grapalat"/>
          <w:sz w:val="20"/>
          <w:lang w:val="hy-AM"/>
        </w:rPr>
      </w:pPr>
      <w:r w:rsidRPr="00A54A8D">
        <w:rPr>
          <w:rFonts w:ascii="GHEA Grapalat" w:hAnsi="GHEA Grapalat"/>
          <w:sz w:val="20"/>
          <w:lang w:val="hy-AM"/>
        </w:rPr>
        <w:t xml:space="preserve">_______________________________________ </w:t>
      </w:r>
      <w:r w:rsidRPr="00A54A8D">
        <w:rPr>
          <w:rFonts w:ascii="GHEA Grapalat" w:hAnsi="GHEA Grapalat"/>
          <w:sz w:val="20"/>
          <w:lang w:val="hy-AM"/>
        </w:rPr>
        <w:tab/>
        <w:t xml:space="preserve">                </w:t>
      </w:r>
      <w:r w:rsidRPr="00A54A8D">
        <w:rPr>
          <w:rFonts w:ascii="GHEA Grapalat" w:hAnsi="GHEA Grapalat"/>
          <w:sz w:val="20"/>
          <w:lang w:val="es-ES"/>
        </w:rPr>
        <w:t xml:space="preserve">       </w:t>
      </w:r>
      <w:r w:rsidRPr="00A54A8D">
        <w:rPr>
          <w:rFonts w:ascii="GHEA Grapalat" w:hAnsi="GHEA Grapalat"/>
          <w:sz w:val="20"/>
          <w:lang w:val="hy-AM"/>
        </w:rPr>
        <w:t xml:space="preserve">_____________ </w:t>
      </w:r>
    </w:p>
    <w:p w14:paraId="39B99E8F" w14:textId="77777777" w:rsidR="003A45B5" w:rsidRPr="00A54A8D" w:rsidRDefault="003A45B5" w:rsidP="003A45B5">
      <w:pPr>
        <w:rPr>
          <w:rFonts w:ascii="GHEA Grapalat" w:hAnsi="GHEA Grapalat"/>
          <w:sz w:val="20"/>
          <w:vertAlign w:val="superscript"/>
          <w:lang w:val="hy-AM"/>
        </w:rPr>
      </w:pPr>
      <w:r w:rsidRPr="00A54A8D">
        <w:rPr>
          <w:rFonts w:ascii="GHEA Grapalat" w:hAnsi="GHEA Grapalat"/>
          <w:sz w:val="20"/>
          <w:vertAlign w:val="superscript"/>
        </w:rPr>
        <w:t xml:space="preserve">                                                </w:t>
      </w:r>
      <w:r w:rsidRPr="00A54A8D">
        <w:rPr>
          <w:rFonts w:ascii="GHEA Grapalat" w:hAnsi="GHEA Grapalat"/>
          <w:sz w:val="20"/>
          <w:vertAlign w:val="superscript"/>
          <w:lang w:val="hy-AM"/>
        </w:rPr>
        <w:t>название финансового агента (должность руководителя, имя, фамилия)</w:t>
      </w:r>
      <w:r w:rsidRPr="00A54A8D">
        <w:rPr>
          <w:rFonts w:ascii="GHEA Grapalat" w:hAnsi="GHEA Grapalat"/>
          <w:sz w:val="20"/>
          <w:vertAlign w:val="superscript"/>
        </w:rPr>
        <w:t xml:space="preserve">                                                         подпись</w:t>
      </w:r>
      <w:r w:rsidRPr="00A54A8D">
        <w:rPr>
          <w:rFonts w:ascii="GHEA Grapalat" w:hAnsi="GHEA Grapalat"/>
          <w:sz w:val="20"/>
          <w:vertAlign w:val="superscript"/>
          <w:lang w:val="hy-AM"/>
        </w:rPr>
        <w:t xml:space="preserve">                                                                                                                                                                                                                       </w:t>
      </w:r>
    </w:p>
    <w:p w14:paraId="2104B00A" w14:textId="77777777" w:rsidR="003A45B5" w:rsidRPr="00A54A8D" w:rsidRDefault="003A45B5" w:rsidP="003A45B5">
      <w:pPr>
        <w:jc w:val="right"/>
        <w:rPr>
          <w:rFonts w:ascii="GHEA Grapalat" w:hAnsi="GHEA Grapalat"/>
          <w:sz w:val="20"/>
          <w:lang w:val="hy-AM"/>
        </w:rPr>
      </w:pPr>
      <w:r w:rsidRPr="00A54A8D">
        <w:rPr>
          <w:rFonts w:ascii="GHEA Grapalat" w:hAnsi="GHEA Grapalat"/>
          <w:sz w:val="20"/>
          <w:lang w:val="hy-AM"/>
        </w:rPr>
        <w:t xml:space="preserve">    </w:t>
      </w:r>
    </w:p>
    <w:p w14:paraId="4BE22C2D"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sz w:val="16"/>
          <w:szCs w:val="16"/>
        </w:rPr>
        <w:t xml:space="preserve">                                                                                                      М. П.</w:t>
      </w:r>
      <w:r w:rsidRPr="00A54A8D">
        <w:rPr>
          <w:rFonts w:ascii="GHEA Grapalat" w:hAnsi="GHEA Grapalat" w:cs="Sylfaen"/>
          <w:sz w:val="16"/>
          <w:szCs w:val="16"/>
          <w:lang w:val="es-ES"/>
        </w:rPr>
        <w:t xml:space="preserve"> (</w:t>
      </w:r>
      <w:r w:rsidRPr="00A54A8D">
        <w:rPr>
          <w:rFonts w:ascii="GHEA Grapalat" w:hAnsi="GHEA Grapalat" w:cs="Sylfaen"/>
          <w:sz w:val="16"/>
          <w:szCs w:val="16"/>
        </w:rPr>
        <w:t>при наличии</w:t>
      </w:r>
      <w:r w:rsidRPr="00A54A8D">
        <w:rPr>
          <w:rFonts w:ascii="GHEA Grapalat" w:hAnsi="GHEA Grapalat" w:cs="Sylfaen"/>
          <w:sz w:val="16"/>
          <w:szCs w:val="16"/>
          <w:lang w:val="es-ES"/>
        </w:rPr>
        <w:t>)</w:t>
      </w:r>
    </w:p>
    <w:p w14:paraId="3EC58B32"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cs="Sylfaen"/>
          <w:sz w:val="16"/>
          <w:szCs w:val="16"/>
          <w:lang w:val="es-ES"/>
        </w:rPr>
        <w:t xml:space="preserve">                                               </w:t>
      </w:r>
    </w:p>
    <w:p w14:paraId="3B79D6A1" w14:textId="77777777" w:rsidR="003A45B5" w:rsidRPr="00A54A8D"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54A8D">
        <w:rPr>
          <w:rFonts w:ascii="GHEA Grapalat" w:hAnsi="GHEA Grapalat" w:cs="Sylfaen"/>
          <w:sz w:val="20"/>
          <w:szCs w:val="20"/>
          <w:lang w:val="es-ES"/>
        </w:rPr>
        <w:t xml:space="preserve">«--»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7360A" w14:textId="77777777" w:rsidR="00C66466" w:rsidRDefault="00C66466">
      <w:r>
        <w:separator/>
      </w:r>
    </w:p>
  </w:endnote>
  <w:endnote w:type="continuationSeparator" w:id="0">
    <w:p w14:paraId="21708734" w14:textId="77777777" w:rsidR="00C66466" w:rsidRDefault="00C66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3465B" w14:textId="77777777" w:rsidR="00C66466" w:rsidRDefault="00C66466">
      <w:r>
        <w:separator/>
      </w:r>
    </w:p>
  </w:footnote>
  <w:footnote w:type="continuationSeparator" w:id="0">
    <w:p w14:paraId="2D0C55B0" w14:textId="77777777" w:rsidR="00C66466" w:rsidRDefault="00C66466">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5934"/>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6E8D"/>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5EC3"/>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0D43"/>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89C"/>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3A9C"/>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0D3"/>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83C"/>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554"/>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2292"/>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466"/>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845"/>
    <w:rsid w:val="00F12D9A"/>
    <w:rsid w:val="00F130E4"/>
    <w:rsid w:val="00F1389B"/>
    <w:rsid w:val="00F13FFF"/>
    <w:rsid w:val="00F141E2"/>
    <w:rsid w:val="00F1446E"/>
    <w:rsid w:val="00F154A2"/>
    <w:rsid w:val="00F15CED"/>
    <w:rsid w:val="00F15F72"/>
    <w:rsid w:val="00F161C9"/>
    <w:rsid w:val="00F16C1A"/>
    <w:rsid w:val="00F1738A"/>
    <w:rsid w:val="00F174FC"/>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1A1"/>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3"/>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5D5E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hit.amirkha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ahit.amirkhan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anahit.amirkha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3216</TotalTime>
  <Pages>90</Pages>
  <Words>20533</Words>
  <Characters>117041</Characters>
  <Application>Microsoft Office Word</Application>
  <DocSecurity>0</DocSecurity>
  <Lines>975</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137300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1931</cp:revision>
  <cp:lastPrinted>2018-02-16T07:12:00Z</cp:lastPrinted>
  <dcterms:created xsi:type="dcterms:W3CDTF">2019-10-28T07:04:00Z</dcterms:created>
  <dcterms:modified xsi:type="dcterms:W3CDTF">2025-12-16T07:58:00Z</dcterms:modified>
</cp:coreProperties>
</file>